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AA49BC" w14:textId="47D1773C" w:rsidR="003515F2" w:rsidRPr="003515F2" w:rsidRDefault="003515F2" w:rsidP="00774B05">
      <w:pPr>
        <w:spacing w:after="240"/>
        <w:rPr>
          <w:b/>
          <w:noProof/>
          <w:sz w:val="24"/>
          <w:lang w:val="en-GB"/>
        </w:rPr>
      </w:pPr>
      <w:r w:rsidRPr="003515F2">
        <w:rPr>
          <w:b/>
          <w:noProof/>
          <w:sz w:val="24"/>
          <w:lang w:val="en-GB"/>
        </w:rPr>
        <w:t>FAI Ballooning Commission Event Sanction Application</w:t>
      </w:r>
    </w:p>
    <w:p w14:paraId="0564A3DC" w14:textId="2DCDF7E3" w:rsidR="00C0237B" w:rsidRPr="003515F2" w:rsidDel="00774B05" w:rsidRDefault="003515F2" w:rsidP="00774B05">
      <w:pPr>
        <w:spacing w:after="240"/>
        <w:rPr>
          <w:del w:id="0" w:author="LindsayMuir" w:date="2017-04-13T14:43:00Z"/>
          <w:b/>
          <w:noProof/>
          <w:lang w:val="en-GB"/>
        </w:rPr>
      </w:pPr>
      <w:r w:rsidRPr="003515F2">
        <w:rPr>
          <w:b/>
          <w:noProof/>
          <w:lang w:val="en-GB"/>
        </w:rPr>
        <w:t>Please read the attached guidance notes before completing the form</w:t>
      </w:r>
      <w:r>
        <w:rPr>
          <w:b/>
          <w:noProof/>
          <w:lang w:val="en-GB"/>
        </w:rPr>
        <w:t>.</w:t>
      </w:r>
    </w:p>
    <w:tbl>
      <w:tblPr>
        <w:tblW w:w="9775"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264"/>
        <w:gridCol w:w="1747"/>
        <w:gridCol w:w="681"/>
        <w:gridCol w:w="1126"/>
        <w:gridCol w:w="135"/>
        <w:gridCol w:w="273"/>
        <w:gridCol w:w="811"/>
        <w:gridCol w:w="726"/>
        <w:gridCol w:w="2003"/>
        <w:gridCol w:w="9"/>
      </w:tblGrid>
      <w:tr w:rsidR="00BB6EA7" w:rsidRPr="00776ECD" w14:paraId="7F398453" w14:textId="77777777" w:rsidTr="003515F2">
        <w:trPr>
          <w:gridAfter w:val="1"/>
          <w:wAfter w:w="10" w:type="dxa"/>
        </w:trPr>
        <w:tc>
          <w:tcPr>
            <w:tcW w:w="9765" w:type="dxa"/>
            <w:gridSpan w:val="9"/>
            <w:tcBorders>
              <w:top w:val="single" w:sz="8" w:space="0" w:color="7BA0CD"/>
              <w:left w:val="single" w:sz="8" w:space="0" w:color="7BA0CD"/>
              <w:bottom w:val="single" w:sz="8" w:space="0" w:color="7BA0CD"/>
              <w:right w:val="single" w:sz="8" w:space="0" w:color="7BA0CD"/>
            </w:tcBorders>
            <w:shd w:val="clear" w:color="auto" w:fill="4F81BD"/>
          </w:tcPr>
          <w:p w14:paraId="00EEF49C" w14:textId="77777777" w:rsidR="00BB6EA7" w:rsidRPr="00ED0320" w:rsidRDefault="00D017F0" w:rsidP="00C77387">
            <w:pPr>
              <w:spacing w:before="60" w:after="60"/>
              <w:rPr>
                <w:rFonts w:ascii="Arial Narrow" w:hAnsi="Arial Narrow"/>
                <w:b/>
                <w:bCs/>
                <w:noProof/>
                <w:color w:val="FFFFFF"/>
                <w:szCs w:val="20"/>
                <w:lang w:val="en-GB"/>
              </w:rPr>
            </w:pPr>
            <w:r w:rsidRPr="00ED0320">
              <w:rPr>
                <w:rFonts w:ascii="Arial Narrow" w:hAnsi="Arial Narrow"/>
                <w:b/>
                <w:bCs/>
                <w:noProof/>
                <w:color w:val="FFFFFF"/>
                <w:szCs w:val="20"/>
                <w:lang w:val="en-GB"/>
              </w:rPr>
              <w:t xml:space="preserve">Section 1 - </w:t>
            </w:r>
            <w:r w:rsidR="00BB6EA7" w:rsidRPr="00ED0320">
              <w:rPr>
                <w:rFonts w:ascii="Arial Narrow" w:hAnsi="Arial Narrow"/>
                <w:b/>
                <w:bCs/>
                <w:noProof/>
                <w:color w:val="FFFFFF"/>
                <w:szCs w:val="20"/>
                <w:lang w:val="en-GB"/>
              </w:rPr>
              <w:t>Main Information</w:t>
            </w:r>
          </w:p>
          <w:p w14:paraId="6A2AB54C" w14:textId="77777777" w:rsidR="00C93CD7" w:rsidRPr="00ED0320" w:rsidRDefault="00DB61E5" w:rsidP="00C93CD7">
            <w:pPr>
              <w:spacing w:before="60" w:after="60"/>
              <w:rPr>
                <w:rFonts w:ascii="Arial Narrow" w:hAnsi="Arial Narrow"/>
                <w:bCs/>
                <w:i/>
                <w:noProof/>
                <w:color w:val="FFFFFF"/>
                <w:sz w:val="18"/>
                <w:szCs w:val="18"/>
                <w:lang w:val="en-GB"/>
              </w:rPr>
            </w:pPr>
            <w:r w:rsidRPr="00ED0320">
              <w:rPr>
                <w:rFonts w:ascii="Arial Narrow" w:hAnsi="Arial Narrow"/>
                <w:bCs/>
                <w:i/>
                <w:noProof/>
                <w:color w:val="FFFFFF"/>
                <w:sz w:val="18"/>
                <w:szCs w:val="18"/>
                <w:lang w:val="en-GB"/>
              </w:rPr>
              <w:t>All t</w:t>
            </w:r>
            <w:r w:rsidR="00BB6EA7" w:rsidRPr="00ED0320">
              <w:rPr>
                <w:rFonts w:ascii="Arial Narrow" w:hAnsi="Arial Narrow"/>
                <w:bCs/>
                <w:i/>
                <w:noProof/>
                <w:color w:val="FFFFFF"/>
                <w:sz w:val="18"/>
                <w:szCs w:val="18"/>
                <w:lang w:val="en-GB"/>
              </w:rPr>
              <w:t xml:space="preserve">he information </w:t>
            </w:r>
            <w:r w:rsidR="00C24862" w:rsidRPr="00ED0320">
              <w:rPr>
                <w:rFonts w:ascii="Arial Narrow" w:hAnsi="Arial Narrow"/>
                <w:bCs/>
                <w:i/>
                <w:noProof/>
                <w:color w:val="FFFFFF"/>
                <w:sz w:val="18"/>
                <w:szCs w:val="18"/>
                <w:lang w:val="en-GB"/>
              </w:rPr>
              <w:t xml:space="preserve">in this section is mandatory and need to be updated before the CIA Plenary where the event will </w:t>
            </w:r>
            <w:r w:rsidR="00D82056" w:rsidRPr="00ED0320">
              <w:rPr>
                <w:rFonts w:ascii="Arial Narrow" w:hAnsi="Arial Narrow"/>
                <w:bCs/>
                <w:i/>
                <w:noProof/>
                <w:color w:val="FFFFFF"/>
                <w:sz w:val="18"/>
                <w:szCs w:val="18"/>
                <w:lang w:val="en-GB"/>
              </w:rPr>
              <w:t xml:space="preserve">be asking for a FAI/CIA </w:t>
            </w:r>
            <w:r w:rsidR="00C24862" w:rsidRPr="00ED0320">
              <w:rPr>
                <w:rFonts w:ascii="Arial Narrow" w:hAnsi="Arial Narrow"/>
                <w:bCs/>
                <w:i/>
                <w:noProof/>
                <w:color w:val="FFFFFF"/>
                <w:sz w:val="18"/>
                <w:szCs w:val="18"/>
                <w:lang w:val="en-GB"/>
              </w:rPr>
              <w:t>sanction.</w:t>
            </w:r>
            <w:r w:rsidR="00B802F7" w:rsidRPr="00ED0320">
              <w:rPr>
                <w:rFonts w:ascii="Arial Narrow" w:hAnsi="Arial Narrow"/>
                <w:bCs/>
                <w:i/>
                <w:noProof/>
                <w:color w:val="FFFFFF"/>
                <w:sz w:val="18"/>
                <w:szCs w:val="18"/>
                <w:lang w:val="en-GB"/>
              </w:rPr>
              <w:t xml:space="preserve"> </w:t>
            </w:r>
            <w:r w:rsidR="00C24862" w:rsidRPr="00ED0320">
              <w:rPr>
                <w:rFonts w:ascii="Arial Narrow" w:hAnsi="Arial Narrow"/>
                <w:bCs/>
                <w:i/>
                <w:noProof/>
                <w:color w:val="FFFFFF"/>
                <w:sz w:val="18"/>
                <w:szCs w:val="18"/>
                <w:lang w:val="en-GB"/>
              </w:rPr>
              <w:t>No changes are allowed after the sanction is granted.</w:t>
            </w:r>
          </w:p>
          <w:p w14:paraId="037A2065" w14:textId="77777777" w:rsidR="00C24862" w:rsidRPr="00ED0320" w:rsidRDefault="00D0186C" w:rsidP="00C93CD7">
            <w:pPr>
              <w:spacing w:before="60" w:after="60"/>
              <w:rPr>
                <w:rFonts w:ascii="Arial Narrow" w:hAnsi="Arial Narrow"/>
                <w:bCs/>
                <w:i/>
                <w:noProof/>
                <w:color w:val="FFFFFF"/>
                <w:sz w:val="18"/>
                <w:szCs w:val="18"/>
                <w:lang w:val="en-GB"/>
              </w:rPr>
            </w:pPr>
            <w:r w:rsidRPr="00ED0320">
              <w:rPr>
                <w:rFonts w:ascii="Arial Narrow" w:hAnsi="Arial Narrow"/>
                <w:bCs/>
                <w:i/>
                <w:noProof/>
                <w:color w:val="FFFFFF"/>
                <w:sz w:val="18"/>
                <w:szCs w:val="18"/>
                <w:lang w:val="en-GB"/>
              </w:rPr>
              <w:t xml:space="preserve">This section </w:t>
            </w:r>
            <w:r w:rsidR="00660C37" w:rsidRPr="00ED0320">
              <w:rPr>
                <w:rFonts w:ascii="Arial Narrow" w:hAnsi="Arial Narrow"/>
                <w:bCs/>
                <w:i/>
                <w:noProof/>
                <w:color w:val="FFFFFF"/>
                <w:sz w:val="18"/>
                <w:szCs w:val="18"/>
                <w:lang w:val="en-GB"/>
              </w:rPr>
              <w:t xml:space="preserve">will </w:t>
            </w:r>
            <w:r w:rsidRPr="00ED0320">
              <w:rPr>
                <w:rFonts w:ascii="Arial Narrow" w:hAnsi="Arial Narrow"/>
                <w:bCs/>
                <w:i/>
                <w:noProof/>
                <w:color w:val="FFFFFF"/>
                <w:sz w:val="18"/>
                <w:szCs w:val="18"/>
                <w:lang w:val="en-GB"/>
              </w:rPr>
              <w:t xml:space="preserve">become Annex </w:t>
            </w:r>
            <w:r w:rsidR="002E23B6" w:rsidRPr="00ED0320">
              <w:rPr>
                <w:rFonts w:ascii="Arial Narrow" w:hAnsi="Arial Narrow"/>
                <w:bCs/>
                <w:i/>
                <w:noProof/>
                <w:color w:val="FFFFFF"/>
                <w:sz w:val="18"/>
                <w:szCs w:val="18"/>
                <w:lang w:val="en-GB"/>
              </w:rPr>
              <w:t xml:space="preserve">C </w:t>
            </w:r>
            <w:r w:rsidRPr="00ED0320">
              <w:rPr>
                <w:rFonts w:ascii="Arial Narrow" w:hAnsi="Arial Narrow"/>
                <w:bCs/>
                <w:i/>
                <w:noProof/>
                <w:color w:val="FFFFFF"/>
                <w:sz w:val="18"/>
                <w:szCs w:val="18"/>
                <w:lang w:val="en-GB"/>
              </w:rPr>
              <w:t>to the FAI Organiser Agreement</w:t>
            </w:r>
            <w:r w:rsidR="00660C37" w:rsidRPr="00ED0320">
              <w:rPr>
                <w:rFonts w:ascii="Arial Narrow" w:hAnsi="Arial Narrow"/>
                <w:bCs/>
                <w:i/>
                <w:noProof/>
                <w:color w:val="FFFFFF"/>
                <w:sz w:val="18"/>
                <w:szCs w:val="18"/>
                <w:lang w:val="en-GB"/>
              </w:rPr>
              <w:t>,</w:t>
            </w:r>
            <w:r w:rsidRPr="00ED0320">
              <w:rPr>
                <w:rFonts w:ascii="Arial Narrow" w:hAnsi="Arial Narrow"/>
                <w:bCs/>
                <w:i/>
                <w:noProof/>
                <w:color w:val="FFFFFF"/>
                <w:sz w:val="18"/>
                <w:szCs w:val="18"/>
                <w:lang w:val="en-GB"/>
              </w:rPr>
              <w:t xml:space="preserve"> </w:t>
            </w:r>
            <w:r w:rsidR="00720CFE" w:rsidRPr="00ED0320">
              <w:rPr>
                <w:rFonts w:ascii="Arial Narrow" w:hAnsi="Arial Narrow"/>
                <w:bCs/>
                <w:i/>
                <w:noProof/>
                <w:color w:val="FFFFFF"/>
                <w:sz w:val="18"/>
                <w:szCs w:val="18"/>
                <w:lang w:val="en-GB"/>
              </w:rPr>
              <w:t>therefore</w:t>
            </w:r>
            <w:r w:rsidRPr="00ED0320">
              <w:rPr>
                <w:rFonts w:ascii="Arial Narrow" w:hAnsi="Arial Narrow"/>
                <w:bCs/>
                <w:i/>
                <w:noProof/>
                <w:color w:val="FFFFFF"/>
                <w:sz w:val="18"/>
                <w:szCs w:val="18"/>
                <w:lang w:val="en-GB"/>
              </w:rPr>
              <w:t xml:space="preserve"> ALL parts MUST be fully completed.</w:t>
            </w:r>
          </w:p>
        </w:tc>
      </w:tr>
      <w:tr w:rsidR="00581410" w:rsidRPr="00ED0320" w14:paraId="0B5BA456" w14:textId="77777777" w:rsidTr="003515F2">
        <w:trPr>
          <w:gridAfter w:val="1"/>
          <w:wAfter w:w="10" w:type="dxa"/>
        </w:trPr>
        <w:tc>
          <w:tcPr>
            <w:tcW w:w="2376" w:type="dxa"/>
            <w:shd w:val="clear" w:color="auto" w:fill="auto"/>
          </w:tcPr>
          <w:p w14:paraId="5C9668D9" w14:textId="3E0FDF28" w:rsidR="00581410" w:rsidRPr="00ED0320" w:rsidRDefault="00581410" w:rsidP="00581410">
            <w:pPr>
              <w:spacing w:before="60" w:after="60"/>
              <w:rPr>
                <w:rFonts w:ascii="Arial Narrow" w:hAnsi="Arial Narrow" w:cs="Arial"/>
                <w:b/>
                <w:bCs/>
                <w:noProof/>
                <w:sz w:val="22"/>
                <w:szCs w:val="22"/>
                <w:lang w:val="en-GB"/>
              </w:rPr>
            </w:pPr>
            <w:r w:rsidRPr="00ED0320">
              <w:rPr>
                <w:rFonts w:ascii="Arial Narrow" w:hAnsi="Arial Narrow" w:cs="Arial"/>
                <w:b/>
                <w:bCs/>
                <w:noProof/>
                <w:sz w:val="22"/>
                <w:szCs w:val="22"/>
                <w:lang w:val="en-GB"/>
              </w:rPr>
              <w:t xml:space="preserve">Date of initial submission: </w:t>
            </w:r>
            <w:r w:rsidR="00776ECD">
              <w:rPr>
                <w:rFonts w:ascii="Arial Narrow" w:hAnsi="Arial Narrow" w:cs="Arial"/>
                <w:b/>
                <w:bCs/>
                <w:noProof/>
                <w:sz w:val="22"/>
                <w:szCs w:val="22"/>
                <w:lang w:val="en-GB"/>
              </w:rPr>
              <w:t>30</w:t>
            </w:r>
            <w:r w:rsidRPr="00ED0320">
              <w:rPr>
                <w:rFonts w:ascii="Arial Narrow" w:hAnsi="Arial Narrow" w:cs="Arial"/>
                <w:b/>
                <w:bCs/>
                <w:noProof/>
                <w:sz w:val="22"/>
                <w:szCs w:val="22"/>
                <w:lang w:val="en-GB"/>
              </w:rPr>
              <w:t>/</w:t>
            </w:r>
            <w:r w:rsidR="00E12267">
              <w:rPr>
                <w:rFonts w:ascii="Arial Narrow" w:hAnsi="Arial Narrow" w:cs="Arial"/>
                <w:b/>
                <w:bCs/>
                <w:noProof/>
                <w:sz w:val="22"/>
                <w:szCs w:val="22"/>
                <w:lang w:val="en-GB"/>
              </w:rPr>
              <w:t>06</w:t>
            </w:r>
            <w:r w:rsidRPr="00ED0320">
              <w:rPr>
                <w:rFonts w:ascii="Arial Narrow" w:hAnsi="Arial Narrow" w:cs="Arial"/>
                <w:b/>
                <w:bCs/>
                <w:noProof/>
                <w:sz w:val="22"/>
                <w:szCs w:val="22"/>
                <w:lang w:val="en-GB"/>
              </w:rPr>
              <w:t>/</w:t>
            </w:r>
            <w:r w:rsidR="00E12267">
              <w:rPr>
                <w:rFonts w:ascii="Arial Narrow" w:hAnsi="Arial Narrow" w:cs="Arial"/>
                <w:b/>
                <w:bCs/>
                <w:noProof/>
                <w:sz w:val="22"/>
                <w:szCs w:val="22"/>
                <w:lang w:val="en-GB"/>
              </w:rPr>
              <w:t>2024</w:t>
            </w:r>
          </w:p>
        </w:tc>
        <w:tc>
          <w:tcPr>
            <w:tcW w:w="4124" w:type="dxa"/>
            <w:gridSpan w:val="5"/>
            <w:shd w:val="clear" w:color="auto" w:fill="auto"/>
          </w:tcPr>
          <w:p w14:paraId="1141410D" w14:textId="77777777" w:rsidR="00581410" w:rsidRPr="00ED0320" w:rsidRDefault="00581410" w:rsidP="00A908D9">
            <w:pPr>
              <w:spacing w:before="60" w:after="60"/>
              <w:rPr>
                <w:rFonts w:ascii="Arial Narrow" w:hAnsi="Arial Narrow" w:cs="Arial"/>
                <w:b/>
                <w:bCs/>
                <w:noProof/>
                <w:sz w:val="22"/>
                <w:szCs w:val="22"/>
                <w:lang w:val="en-GB"/>
              </w:rPr>
            </w:pPr>
            <w:r w:rsidRPr="00ED0320">
              <w:rPr>
                <w:rFonts w:ascii="Arial Narrow" w:hAnsi="Arial Narrow" w:cs="Arial"/>
                <w:b/>
                <w:bCs/>
                <w:noProof/>
                <w:sz w:val="22"/>
                <w:szCs w:val="22"/>
                <w:lang w:val="en-GB"/>
              </w:rPr>
              <w:t>Date of last modification: __/__/_</w:t>
            </w:r>
            <w:r w:rsidRPr="00ED0320">
              <w:rPr>
                <w:rFonts w:ascii="Arial Narrow" w:hAnsi="Arial Narrow" w:cs="Arial"/>
                <w:b/>
                <w:bCs/>
                <w:noProof/>
                <w:sz w:val="22"/>
                <w:szCs w:val="22"/>
                <w:lang w:val="en-GB" w:eastAsia="ja-JP"/>
              </w:rPr>
              <w:t>____</w:t>
            </w:r>
          </w:p>
        </w:tc>
        <w:tc>
          <w:tcPr>
            <w:tcW w:w="3265" w:type="dxa"/>
            <w:gridSpan w:val="3"/>
            <w:shd w:val="clear" w:color="auto" w:fill="auto"/>
          </w:tcPr>
          <w:p w14:paraId="0F6938A3" w14:textId="77777777" w:rsidR="00316794" w:rsidRPr="00ED0320" w:rsidRDefault="00581410" w:rsidP="00A908D9">
            <w:pPr>
              <w:spacing w:before="60" w:after="60"/>
              <w:rPr>
                <w:rFonts w:ascii="Arial Narrow" w:hAnsi="Arial Narrow" w:cs="Arial"/>
                <w:b/>
                <w:bCs/>
                <w:noProof/>
                <w:sz w:val="22"/>
                <w:szCs w:val="22"/>
                <w:lang w:val="en-GB"/>
              </w:rPr>
            </w:pPr>
            <w:r w:rsidRPr="00ED0320">
              <w:rPr>
                <w:rFonts w:ascii="Arial Narrow" w:hAnsi="Arial Narrow" w:cs="Arial"/>
                <w:b/>
                <w:bCs/>
                <w:noProof/>
                <w:sz w:val="22"/>
                <w:szCs w:val="22"/>
                <w:lang w:val="en-GB"/>
              </w:rPr>
              <w:t xml:space="preserve">Date of final version: </w:t>
            </w:r>
          </w:p>
          <w:p w14:paraId="52AE7F6F" w14:textId="77777777" w:rsidR="00581410" w:rsidRPr="00ED0320" w:rsidRDefault="00581410" w:rsidP="00A908D9">
            <w:pPr>
              <w:spacing w:before="60" w:after="60"/>
              <w:rPr>
                <w:rFonts w:ascii="Arial Narrow" w:hAnsi="Arial Narrow" w:cs="Arial"/>
                <w:b/>
                <w:bCs/>
                <w:noProof/>
                <w:sz w:val="22"/>
                <w:szCs w:val="22"/>
                <w:lang w:val="en-GB"/>
              </w:rPr>
            </w:pPr>
            <w:r w:rsidRPr="00ED0320">
              <w:rPr>
                <w:rFonts w:ascii="Arial Narrow" w:hAnsi="Arial Narrow" w:cs="Arial"/>
                <w:b/>
                <w:bCs/>
                <w:noProof/>
                <w:sz w:val="22"/>
                <w:szCs w:val="22"/>
                <w:lang w:val="en-GB"/>
              </w:rPr>
              <w:t>__/__/____</w:t>
            </w:r>
          </w:p>
        </w:tc>
      </w:tr>
      <w:tr w:rsidR="007115BC" w:rsidRPr="00ED0320" w14:paraId="3097114F" w14:textId="77777777" w:rsidTr="003515F2">
        <w:trPr>
          <w:gridAfter w:val="1"/>
          <w:wAfter w:w="10" w:type="dxa"/>
        </w:trPr>
        <w:tc>
          <w:tcPr>
            <w:tcW w:w="9765" w:type="dxa"/>
            <w:gridSpan w:val="9"/>
            <w:shd w:val="clear" w:color="auto" w:fill="8DB3E2" w:themeFill="text2" w:themeFillTint="66"/>
          </w:tcPr>
          <w:p w14:paraId="55BC3701" w14:textId="77777777" w:rsidR="007115BC" w:rsidRPr="00ED0320" w:rsidRDefault="007115BC" w:rsidP="00C77387">
            <w:pPr>
              <w:spacing w:before="60" w:after="60"/>
              <w:rPr>
                <w:rFonts w:ascii="Arial Narrow" w:hAnsi="Arial Narrow" w:cs="Arial"/>
                <w:bCs/>
                <w:noProof/>
                <w:color w:val="002060"/>
                <w:sz w:val="18"/>
                <w:szCs w:val="18"/>
                <w:lang w:val="en-GB"/>
              </w:rPr>
            </w:pPr>
            <w:r w:rsidRPr="00ED0320">
              <w:rPr>
                <w:rFonts w:ascii="Arial Narrow" w:hAnsi="Arial Narrow" w:cs="Arial"/>
                <w:b/>
                <w:bCs/>
                <w:noProof/>
                <w:sz w:val="18"/>
                <w:szCs w:val="18"/>
                <w:lang w:val="en-GB"/>
              </w:rPr>
              <w:t>EVENT DETAILS</w:t>
            </w:r>
          </w:p>
        </w:tc>
      </w:tr>
      <w:tr w:rsidR="00C24862" w:rsidRPr="00ED0320" w14:paraId="062D2F70" w14:textId="77777777" w:rsidTr="003515F2">
        <w:trPr>
          <w:gridAfter w:val="1"/>
          <w:wAfter w:w="10" w:type="dxa"/>
        </w:trPr>
        <w:tc>
          <w:tcPr>
            <w:tcW w:w="2376" w:type="dxa"/>
            <w:tcBorders>
              <w:right w:val="nil"/>
            </w:tcBorders>
            <w:shd w:val="clear" w:color="auto" w:fill="auto"/>
          </w:tcPr>
          <w:p w14:paraId="2E7FC56A" w14:textId="77777777" w:rsidR="00C24862" w:rsidRPr="00ED0320" w:rsidRDefault="00C24862" w:rsidP="00C77387">
            <w:pPr>
              <w:spacing w:before="60" w:after="60"/>
              <w:rPr>
                <w:rFonts w:ascii="Arial Narrow" w:hAnsi="Arial Narrow"/>
                <w:bCs/>
                <w:noProof/>
                <w:sz w:val="18"/>
                <w:szCs w:val="18"/>
                <w:lang w:val="en-GB"/>
              </w:rPr>
            </w:pPr>
            <w:r w:rsidRPr="00ED0320">
              <w:rPr>
                <w:rFonts w:ascii="Arial Narrow" w:hAnsi="Arial Narrow" w:cs="Arial"/>
                <w:bCs/>
                <w:noProof/>
                <w:sz w:val="18"/>
                <w:szCs w:val="18"/>
                <w:lang w:val="en-GB"/>
              </w:rPr>
              <w:t>Event Title &amp; Sub-Title</w:t>
            </w:r>
          </w:p>
        </w:tc>
        <w:tc>
          <w:tcPr>
            <w:tcW w:w="7389" w:type="dxa"/>
            <w:gridSpan w:val="8"/>
            <w:tcBorders>
              <w:left w:val="nil"/>
            </w:tcBorders>
            <w:shd w:val="clear" w:color="auto" w:fill="auto"/>
          </w:tcPr>
          <w:p w14:paraId="76C53272" w14:textId="24231389" w:rsidR="00C24862" w:rsidRPr="00586BE0" w:rsidRDefault="00586BE0" w:rsidP="00C77387">
            <w:pPr>
              <w:spacing w:before="60" w:after="60"/>
              <w:rPr>
                <w:rFonts w:ascii="Arial Narrow" w:hAnsi="Arial Narrow" w:cs="Arial"/>
                <w:bCs/>
                <w:noProof/>
                <w:color w:val="002060"/>
                <w:sz w:val="18"/>
                <w:szCs w:val="18"/>
              </w:rPr>
            </w:pPr>
            <w:r w:rsidRPr="00586BE0">
              <w:rPr>
                <w:rFonts w:ascii="Arial Narrow" w:hAnsi="Arial Narrow" w:cs="Arial"/>
                <w:bCs/>
                <w:noProof/>
                <w:color w:val="002060"/>
                <w:sz w:val="18"/>
                <w:szCs w:val="18"/>
              </w:rPr>
              <w:t>68</w:t>
            </w:r>
            <w:r w:rsidRPr="00586BE0">
              <w:rPr>
                <w:rFonts w:ascii="Arial Narrow" w:hAnsi="Arial Narrow" w:cs="Arial"/>
                <w:bCs/>
                <w:noProof/>
                <w:color w:val="002060"/>
                <w:sz w:val="18"/>
                <w:szCs w:val="18"/>
                <w:vertAlign w:val="superscript"/>
              </w:rPr>
              <w:t>th</w:t>
            </w:r>
            <w:r w:rsidRPr="00586BE0">
              <w:rPr>
                <w:rFonts w:ascii="Arial Narrow" w:hAnsi="Arial Narrow" w:cs="Arial"/>
                <w:bCs/>
                <w:noProof/>
                <w:color w:val="002060"/>
                <w:sz w:val="18"/>
                <w:szCs w:val="18"/>
              </w:rPr>
              <w:t xml:space="preserve"> COUPE AERONAURIQUE GORDON B</w:t>
            </w:r>
            <w:r>
              <w:rPr>
                <w:rFonts w:ascii="Arial Narrow" w:hAnsi="Arial Narrow" w:cs="Arial"/>
                <w:bCs/>
                <w:noProof/>
                <w:color w:val="002060"/>
                <w:sz w:val="18"/>
                <w:szCs w:val="18"/>
              </w:rPr>
              <w:t xml:space="preserve">ENNETT </w:t>
            </w:r>
          </w:p>
        </w:tc>
      </w:tr>
      <w:tr w:rsidR="00914AF1" w:rsidRPr="00586BE0" w14:paraId="5E346930" w14:textId="77777777" w:rsidTr="003515F2">
        <w:trPr>
          <w:gridAfter w:val="1"/>
          <w:wAfter w:w="10" w:type="dxa"/>
        </w:trPr>
        <w:tc>
          <w:tcPr>
            <w:tcW w:w="2376" w:type="dxa"/>
            <w:tcBorders>
              <w:right w:val="nil"/>
            </w:tcBorders>
            <w:shd w:val="clear" w:color="auto" w:fill="DBE5F1" w:themeFill="accent1" w:themeFillTint="33"/>
          </w:tcPr>
          <w:p w14:paraId="0E817E15" w14:textId="77777777" w:rsidR="004B6FAA" w:rsidRPr="00ED0320" w:rsidRDefault="00914AF1" w:rsidP="004B6FAA">
            <w:pPr>
              <w:spacing w:before="60" w:after="60"/>
              <w:rPr>
                <w:rFonts w:ascii="Arial Narrow" w:hAnsi="Arial Narrow" w:cs="Arial"/>
                <w:bCs/>
                <w:i/>
                <w:noProof/>
                <w:sz w:val="14"/>
                <w:szCs w:val="18"/>
                <w:lang w:val="en-GB"/>
              </w:rPr>
            </w:pPr>
            <w:r w:rsidRPr="00ED0320">
              <w:rPr>
                <w:rFonts w:ascii="Arial Narrow" w:hAnsi="Arial Narrow" w:cs="Arial"/>
                <w:bCs/>
                <w:noProof/>
                <w:sz w:val="18"/>
                <w:szCs w:val="18"/>
                <w:lang w:val="en-GB"/>
              </w:rPr>
              <w:t xml:space="preserve">Event </w:t>
            </w:r>
            <w:r w:rsidR="004B6FAA" w:rsidRPr="00ED0320">
              <w:rPr>
                <w:rFonts w:ascii="Arial Narrow" w:hAnsi="Arial Narrow" w:cs="Arial"/>
                <w:bCs/>
                <w:noProof/>
                <w:sz w:val="18"/>
                <w:szCs w:val="18"/>
                <w:lang w:val="en-GB"/>
              </w:rPr>
              <w:t>Venue</w:t>
            </w:r>
            <w:r w:rsidRPr="00ED0320">
              <w:rPr>
                <w:rFonts w:ascii="Arial Narrow" w:hAnsi="Arial Narrow" w:cs="Arial"/>
                <w:bCs/>
                <w:noProof/>
                <w:sz w:val="18"/>
                <w:szCs w:val="18"/>
                <w:lang w:val="en-GB"/>
              </w:rPr>
              <w:t xml:space="preserve"> </w:t>
            </w:r>
          </w:p>
          <w:p w14:paraId="18CEAD6B" w14:textId="77777777" w:rsidR="00914AF1" w:rsidRPr="00ED0320" w:rsidRDefault="004B6FAA" w:rsidP="004B6FAA">
            <w:pPr>
              <w:spacing w:before="60" w:after="60"/>
              <w:rPr>
                <w:rFonts w:ascii="Arial Narrow" w:hAnsi="Arial Narrow" w:cs="Arial"/>
                <w:bCs/>
                <w:i/>
                <w:noProof/>
                <w:sz w:val="16"/>
                <w:szCs w:val="18"/>
                <w:lang w:val="en-GB"/>
              </w:rPr>
            </w:pPr>
            <w:r w:rsidRPr="00ED0320">
              <w:rPr>
                <w:rFonts w:ascii="Arial Narrow" w:hAnsi="Arial Narrow" w:cs="Arial"/>
                <w:bCs/>
                <w:i/>
                <w:noProof/>
                <w:sz w:val="14"/>
                <w:szCs w:val="18"/>
                <w:lang w:val="en-GB"/>
              </w:rPr>
              <w:t>Location name and country (include any countries that may be overflown)</w:t>
            </w:r>
          </w:p>
        </w:tc>
        <w:tc>
          <w:tcPr>
            <w:tcW w:w="7389" w:type="dxa"/>
            <w:gridSpan w:val="8"/>
            <w:tcBorders>
              <w:left w:val="nil"/>
            </w:tcBorders>
            <w:shd w:val="clear" w:color="auto" w:fill="DBE5F1" w:themeFill="accent1" w:themeFillTint="33"/>
          </w:tcPr>
          <w:p w14:paraId="4BDFA7C7" w14:textId="3220057E" w:rsidR="00914AF1" w:rsidRPr="00ED0320" w:rsidRDefault="00586BE0"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METZ (FRANCE)</w:t>
            </w:r>
          </w:p>
        </w:tc>
      </w:tr>
      <w:tr w:rsidR="003515F2" w:rsidRPr="00776ECD" w14:paraId="7AC8DF75" w14:textId="77777777" w:rsidTr="003515F2">
        <w:trPr>
          <w:trHeight w:val="397"/>
        </w:trPr>
        <w:tc>
          <w:tcPr>
            <w:tcW w:w="2376" w:type="dxa"/>
            <w:shd w:val="clear" w:color="auto" w:fill="auto"/>
            <w:vAlign w:val="center"/>
          </w:tcPr>
          <w:p w14:paraId="5F4A2A4D" w14:textId="190FFEEE" w:rsidR="003515F2" w:rsidRPr="00ED0320" w:rsidRDefault="003515F2" w:rsidP="003515F2">
            <w:pPr>
              <w:spacing w:before="60" w:after="60"/>
              <w:rPr>
                <w:rFonts w:ascii="Arial Narrow" w:hAnsi="Arial Narrow" w:cs="Arial"/>
                <w:bCs/>
                <w:noProof/>
                <w:sz w:val="18"/>
                <w:szCs w:val="18"/>
                <w:lang w:val="en-GB"/>
              </w:rPr>
            </w:pPr>
            <w:r w:rsidRPr="00886A13">
              <w:rPr>
                <w:rFonts w:ascii="Arial Narrow" w:hAnsi="Arial Narrow" w:cs="Arial"/>
                <w:bCs/>
                <w:noProof/>
                <w:sz w:val="18"/>
                <w:szCs w:val="18"/>
                <w:lang w:val="en-GB"/>
              </w:rPr>
              <w:t xml:space="preserve">Event Dates </w:t>
            </w:r>
          </w:p>
        </w:tc>
        <w:tc>
          <w:tcPr>
            <w:tcW w:w="1814" w:type="dxa"/>
            <w:shd w:val="clear" w:color="auto" w:fill="auto"/>
            <w:vAlign w:val="center"/>
          </w:tcPr>
          <w:p w14:paraId="3010C684" w14:textId="3A138C29" w:rsidR="003515F2" w:rsidRPr="003515F2" w:rsidRDefault="00886A13" w:rsidP="003515F2">
            <w:pPr>
              <w:spacing w:before="60" w:after="60"/>
              <w:rPr>
                <w:rFonts w:ascii="Arial Narrow" w:hAnsi="Arial Narrow" w:cs="Arial"/>
                <w:bCs/>
                <w:noProof/>
                <w:sz w:val="18"/>
                <w:szCs w:val="18"/>
                <w:highlight w:val="yellow"/>
                <w:lang w:val="en-GB"/>
              </w:rPr>
            </w:pPr>
            <w:r w:rsidRPr="00886A13">
              <w:rPr>
                <w:rFonts w:ascii="Arial Narrow" w:hAnsi="Arial Narrow" w:cs="Arial"/>
                <w:bCs/>
                <w:noProof/>
                <w:sz w:val="18"/>
                <w:szCs w:val="18"/>
                <w:lang w:val="en-GB"/>
              </w:rPr>
              <w:t>Opening Ceremony</w:t>
            </w:r>
          </w:p>
        </w:tc>
        <w:tc>
          <w:tcPr>
            <w:tcW w:w="1871" w:type="dxa"/>
            <w:gridSpan w:val="2"/>
            <w:shd w:val="clear" w:color="auto" w:fill="auto"/>
            <w:vAlign w:val="center"/>
          </w:tcPr>
          <w:p w14:paraId="3B45C4AF" w14:textId="5DD45461" w:rsidR="003515F2" w:rsidRPr="00E12267" w:rsidRDefault="00586BE0" w:rsidP="003515F2">
            <w:pPr>
              <w:spacing w:before="60" w:after="60"/>
              <w:rPr>
                <w:rFonts w:ascii="Arial Narrow" w:hAnsi="Arial Narrow" w:cs="Arial"/>
                <w:bCs/>
                <w:noProof/>
                <w:sz w:val="18"/>
                <w:szCs w:val="18"/>
                <w:lang w:val="en-GB"/>
              </w:rPr>
            </w:pPr>
            <w:r w:rsidRPr="00E12267">
              <w:rPr>
                <w:rFonts w:ascii="Arial Narrow" w:hAnsi="Arial Narrow" w:cs="Arial"/>
                <w:bCs/>
                <w:noProof/>
                <w:sz w:val="18"/>
                <w:szCs w:val="18"/>
                <w:lang w:val="en-GB"/>
              </w:rPr>
              <w:t>Thursday 4</w:t>
            </w:r>
            <w:r w:rsidRPr="00E12267">
              <w:rPr>
                <w:rFonts w:ascii="Arial Narrow" w:hAnsi="Arial Narrow" w:cs="Arial"/>
                <w:bCs/>
                <w:noProof/>
                <w:sz w:val="18"/>
                <w:szCs w:val="18"/>
                <w:vertAlign w:val="superscript"/>
                <w:lang w:val="en-GB"/>
              </w:rPr>
              <w:t>th</w:t>
            </w:r>
            <w:r w:rsidRPr="00E12267">
              <w:rPr>
                <w:rFonts w:ascii="Arial Narrow" w:hAnsi="Arial Narrow" w:cs="Arial"/>
                <w:bCs/>
                <w:noProof/>
                <w:sz w:val="18"/>
                <w:szCs w:val="18"/>
                <w:lang w:val="en-GB"/>
              </w:rPr>
              <w:t xml:space="preserve"> september2025</w:t>
            </w:r>
          </w:p>
        </w:tc>
        <w:tc>
          <w:tcPr>
            <w:tcW w:w="1843" w:type="dxa"/>
            <w:gridSpan w:val="4"/>
            <w:shd w:val="clear" w:color="auto" w:fill="auto"/>
            <w:vAlign w:val="center"/>
          </w:tcPr>
          <w:p w14:paraId="1C4851AE" w14:textId="3E3B8093" w:rsidR="003515F2" w:rsidRPr="003515F2" w:rsidRDefault="00886A13" w:rsidP="003515F2">
            <w:pPr>
              <w:spacing w:before="60" w:after="60"/>
              <w:rPr>
                <w:rFonts w:ascii="Arial Narrow" w:hAnsi="Arial Narrow" w:cs="Arial"/>
                <w:bCs/>
                <w:noProof/>
                <w:sz w:val="18"/>
                <w:szCs w:val="18"/>
                <w:highlight w:val="yellow"/>
                <w:lang w:val="en-GB"/>
              </w:rPr>
            </w:pPr>
            <w:r w:rsidRPr="00886A13">
              <w:rPr>
                <w:rFonts w:ascii="Arial Narrow" w:hAnsi="Arial Narrow" w:cs="Arial"/>
                <w:bCs/>
                <w:noProof/>
                <w:sz w:val="18"/>
                <w:szCs w:val="18"/>
                <w:lang w:val="en-GB"/>
              </w:rPr>
              <w:t>Closing Ceremony</w:t>
            </w:r>
            <w:r w:rsidR="00586BE0">
              <w:rPr>
                <w:rFonts w:ascii="Arial Narrow" w:hAnsi="Arial Narrow" w:cs="Arial"/>
                <w:bCs/>
                <w:noProof/>
                <w:sz w:val="18"/>
                <w:szCs w:val="18"/>
                <w:lang w:val="en-GB"/>
              </w:rPr>
              <w:t xml:space="preserve">  Sat 13 th sept 2025</w:t>
            </w:r>
          </w:p>
        </w:tc>
        <w:tc>
          <w:tcPr>
            <w:tcW w:w="1871" w:type="dxa"/>
            <w:gridSpan w:val="2"/>
            <w:shd w:val="clear" w:color="auto" w:fill="auto"/>
            <w:vAlign w:val="center"/>
          </w:tcPr>
          <w:p w14:paraId="15230022" w14:textId="0EDF017A" w:rsidR="003515F2" w:rsidRPr="00ED0320" w:rsidRDefault="003515F2" w:rsidP="003515F2">
            <w:pPr>
              <w:spacing w:before="60" w:after="60"/>
              <w:rPr>
                <w:rFonts w:ascii="Arial Narrow" w:hAnsi="Arial Narrow" w:cs="Arial"/>
                <w:bCs/>
                <w:noProof/>
                <w:sz w:val="18"/>
                <w:szCs w:val="18"/>
                <w:lang w:val="en-GB"/>
              </w:rPr>
            </w:pPr>
          </w:p>
        </w:tc>
      </w:tr>
      <w:tr w:rsidR="0009305A" w:rsidRPr="00776ECD" w14:paraId="0D6153FD" w14:textId="77777777" w:rsidTr="003515F2">
        <w:trPr>
          <w:gridAfter w:val="1"/>
          <w:wAfter w:w="10" w:type="dxa"/>
        </w:trPr>
        <w:tc>
          <w:tcPr>
            <w:tcW w:w="2376" w:type="dxa"/>
            <w:tcBorders>
              <w:right w:val="nil"/>
            </w:tcBorders>
            <w:shd w:val="clear" w:color="auto" w:fill="DBE5F1" w:themeFill="accent1" w:themeFillTint="33"/>
          </w:tcPr>
          <w:p w14:paraId="073173CF" w14:textId="77777777"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FAI / CIA Sub-class</w:t>
            </w:r>
          </w:p>
        </w:tc>
        <w:tc>
          <w:tcPr>
            <w:tcW w:w="2504" w:type="dxa"/>
            <w:gridSpan w:val="2"/>
            <w:tcBorders>
              <w:left w:val="nil"/>
              <w:right w:val="nil"/>
            </w:tcBorders>
            <w:shd w:val="clear" w:color="auto" w:fill="DBE5F1" w:themeFill="accent1" w:themeFillTint="33"/>
          </w:tcPr>
          <w:p w14:paraId="0F3479AF" w14:textId="77777777"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AX – Hot Air Balloons </w:t>
            </w:r>
          </w:p>
          <w:p w14:paraId="6B2CEBDD" w14:textId="77777777"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5"/>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BX – Hot Air Airship</w:t>
            </w:r>
          </w:p>
        </w:tc>
        <w:tc>
          <w:tcPr>
            <w:tcW w:w="2468" w:type="dxa"/>
            <w:gridSpan w:val="4"/>
            <w:tcBorders>
              <w:left w:val="nil"/>
              <w:right w:val="nil"/>
            </w:tcBorders>
            <w:shd w:val="clear" w:color="auto" w:fill="DBE5F1" w:themeFill="accent1" w:themeFillTint="33"/>
          </w:tcPr>
          <w:p w14:paraId="35616D74" w14:textId="2FA2CD06" w:rsidR="0009305A" w:rsidRPr="00ED0320" w:rsidRDefault="00586BE0" w:rsidP="00C77387">
            <w:pPr>
              <w:spacing w:before="60" w:after="60"/>
              <w:rPr>
                <w:rFonts w:ascii="Arial Narrow" w:hAnsi="Arial Narrow" w:cs="Arial"/>
                <w:bCs/>
                <w:noProof/>
                <w:sz w:val="18"/>
                <w:szCs w:val="18"/>
                <w:lang w:val="en-GB"/>
              </w:rPr>
            </w:pPr>
            <w:r w:rsidRPr="00776ECD">
              <w:rPr>
                <w:rFonts w:ascii="Arial Narrow" w:hAnsi="Arial Narrow" w:cs="Arial"/>
                <w:bCs/>
                <w:noProof/>
                <w:sz w:val="18"/>
                <w:szCs w:val="18"/>
                <w:highlight w:val="yellow"/>
                <w:lang w:val="en-GB"/>
              </w:rPr>
              <w:t xml:space="preserve">X </w:t>
            </w:r>
            <w:r w:rsidR="0009305A" w:rsidRPr="00776ECD">
              <w:rPr>
                <w:rFonts w:ascii="Arial Narrow" w:hAnsi="Arial Narrow" w:cs="Arial"/>
                <w:bCs/>
                <w:noProof/>
                <w:sz w:val="18"/>
                <w:szCs w:val="18"/>
                <w:highlight w:val="yellow"/>
                <w:lang w:val="en-GB"/>
              </w:rPr>
              <w:t xml:space="preserve"> AA – Gas Balloons</w:t>
            </w:r>
            <w:r w:rsidR="0009305A" w:rsidRPr="00ED0320">
              <w:rPr>
                <w:rFonts w:ascii="Arial Narrow" w:hAnsi="Arial Narrow" w:cs="Arial"/>
                <w:bCs/>
                <w:noProof/>
                <w:sz w:val="18"/>
                <w:szCs w:val="18"/>
                <w:lang w:val="en-GB"/>
              </w:rPr>
              <w:t xml:space="preserve"> </w:t>
            </w:r>
          </w:p>
          <w:p w14:paraId="75B0D1D4" w14:textId="77777777"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AA – WLD - Gordon Bennett</w:t>
            </w:r>
          </w:p>
        </w:tc>
        <w:tc>
          <w:tcPr>
            <w:tcW w:w="2417" w:type="dxa"/>
            <w:gridSpan w:val="2"/>
            <w:tcBorders>
              <w:left w:val="nil"/>
            </w:tcBorders>
            <w:shd w:val="clear" w:color="auto" w:fill="DBE5F1" w:themeFill="accent1" w:themeFillTint="33"/>
          </w:tcPr>
          <w:p w14:paraId="1B6EB84A" w14:textId="77777777"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4"/>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BA – Gas Airships</w:t>
            </w:r>
          </w:p>
          <w:p w14:paraId="01A0B58B" w14:textId="77777777"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AM – Rozier Balloons</w:t>
            </w:r>
          </w:p>
        </w:tc>
      </w:tr>
      <w:tr w:rsidR="0009305A" w:rsidRPr="00ED0320" w14:paraId="55F0FEFB" w14:textId="77777777" w:rsidTr="003515F2">
        <w:trPr>
          <w:gridAfter w:val="1"/>
          <w:wAfter w:w="10" w:type="dxa"/>
        </w:trPr>
        <w:tc>
          <w:tcPr>
            <w:tcW w:w="2376" w:type="dxa"/>
            <w:tcBorders>
              <w:right w:val="nil"/>
            </w:tcBorders>
            <w:shd w:val="clear" w:color="auto" w:fill="auto"/>
          </w:tcPr>
          <w:p w14:paraId="69DFD71E" w14:textId="77777777"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FAI Type of Event</w:t>
            </w:r>
          </w:p>
        </w:tc>
        <w:tc>
          <w:tcPr>
            <w:tcW w:w="3828" w:type="dxa"/>
            <w:gridSpan w:val="4"/>
            <w:tcBorders>
              <w:left w:val="nil"/>
              <w:right w:val="nil"/>
            </w:tcBorders>
            <w:shd w:val="clear" w:color="auto" w:fill="auto"/>
          </w:tcPr>
          <w:p w14:paraId="4B4C86CE" w14:textId="73F6ECC5" w:rsidR="0009305A" w:rsidRPr="00ED0320" w:rsidRDefault="00586BE0" w:rsidP="00C77387">
            <w:pPr>
              <w:spacing w:before="60" w:after="60"/>
              <w:rPr>
                <w:rFonts w:ascii="Arial Narrow" w:hAnsi="Arial Narrow" w:cs="Arial"/>
                <w:bCs/>
                <w:noProof/>
                <w:sz w:val="18"/>
                <w:szCs w:val="18"/>
                <w:lang w:val="en-GB"/>
              </w:rPr>
            </w:pPr>
            <w:r w:rsidRPr="00776ECD">
              <w:rPr>
                <w:rFonts w:ascii="Arial Narrow" w:hAnsi="Arial Narrow" w:cs="Arial"/>
                <w:bCs/>
                <w:noProof/>
                <w:sz w:val="18"/>
                <w:szCs w:val="18"/>
                <w:highlight w:val="yellow"/>
                <w:lang w:val="en-GB"/>
              </w:rPr>
              <w:t xml:space="preserve">X </w:t>
            </w:r>
            <w:r w:rsidR="0009305A" w:rsidRPr="00776ECD">
              <w:rPr>
                <w:rFonts w:ascii="Arial Narrow" w:hAnsi="Arial Narrow" w:cs="Arial"/>
                <w:bCs/>
                <w:noProof/>
                <w:sz w:val="18"/>
                <w:szCs w:val="18"/>
                <w:highlight w:val="yellow"/>
                <w:lang w:val="en-GB"/>
              </w:rPr>
              <w:t xml:space="preserve"> FAI World Championship</w:t>
            </w:r>
          </w:p>
          <w:p w14:paraId="51DC7A61" w14:textId="77777777"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1"/>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FAI Continental/Regional Championship</w:t>
            </w:r>
          </w:p>
          <w:p w14:paraId="124FCA83" w14:textId="77777777"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7"/>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CIA Category One International Event</w:t>
            </w:r>
          </w:p>
        </w:tc>
        <w:tc>
          <w:tcPr>
            <w:tcW w:w="3561" w:type="dxa"/>
            <w:gridSpan w:val="4"/>
            <w:tcBorders>
              <w:left w:val="nil"/>
            </w:tcBorders>
            <w:shd w:val="clear" w:color="auto" w:fill="auto"/>
          </w:tcPr>
          <w:p w14:paraId="1A18ACF4" w14:textId="77777777"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6"/>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CIA Sporting Event</w:t>
            </w:r>
          </w:p>
          <w:p w14:paraId="3FAFCA4F" w14:textId="77777777"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8"/>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Other:</w:t>
            </w:r>
            <w:r w:rsidRPr="00ED0320">
              <w:rPr>
                <w:rFonts w:ascii="Arial Narrow" w:hAnsi="Arial Narrow" w:cs="Arial"/>
                <w:bCs/>
                <w:noProof/>
                <w:color w:val="002060"/>
                <w:sz w:val="18"/>
                <w:szCs w:val="18"/>
                <w:lang w:val="en-GB"/>
              </w:rPr>
              <w:t xml:space="preserve"> </w:t>
            </w:r>
          </w:p>
        </w:tc>
      </w:tr>
      <w:tr w:rsidR="0009305A" w:rsidRPr="00ED0320" w14:paraId="4AB1402E" w14:textId="77777777" w:rsidTr="003515F2">
        <w:trPr>
          <w:gridAfter w:val="1"/>
          <w:wAfter w:w="10" w:type="dxa"/>
        </w:trPr>
        <w:tc>
          <w:tcPr>
            <w:tcW w:w="2376" w:type="dxa"/>
            <w:tcBorders>
              <w:right w:val="nil"/>
            </w:tcBorders>
            <w:shd w:val="clear" w:color="auto" w:fill="DBE5F1" w:themeFill="accent1" w:themeFillTint="33"/>
          </w:tcPr>
          <w:p w14:paraId="1972CB90" w14:textId="77777777"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FAI / CIA Category</w:t>
            </w:r>
          </w:p>
        </w:tc>
        <w:tc>
          <w:tcPr>
            <w:tcW w:w="2504" w:type="dxa"/>
            <w:gridSpan w:val="2"/>
            <w:tcBorders>
              <w:left w:val="nil"/>
              <w:right w:val="nil"/>
            </w:tcBorders>
            <w:shd w:val="clear" w:color="auto" w:fill="DBE5F1" w:themeFill="accent1" w:themeFillTint="33"/>
          </w:tcPr>
          <w:p w14:paraId="63F807C3" w14:textId="2F47FA5F" w:rsidR="0009305A" w:rsidRPr="00ED0320" w:rsidRDefault="00586BE0" w:rsidP="00C77387">
            <w:pPr>
              <w:spacing w:before="60" w:after="60"/>
              <w:rPr>
                <w:rFonts w:ascii="Arial Narrow" w:hAnsi="Arial Narrow" w:cs="Arial"/>
                <w:bCs/>
                <w:noProof/>
                <w:sz w:val="18"/>
                <w:szCs w:val="18"/>
                <w:lang w:val="en-GB"/>
              </w:rPr>
            </w:pPr>
            <w:r w:rsidRPr="00776ECD">
              <w:rPr>
                <w:rFonts w:ascii="Arial Narrow" w:hAnsi="Arial Narrow" w:cs="Arial"/>
                <w:bCs/>
                <w:noProof/>
                <w:sz w:val="18"/>
                <w:szCs w:val="18"/>
                <w:highlight w:val="yellow"/>
                <w:lang w:val="en-GB"/>
              </w:rPr>
              <w:t xml:space="preserve">X </w:t>
            </w:r>
            <w:r w:rsidR="0009305A" w:rsidRPr="00776ECD">
              <w:rPr>
                <w:rFonts w:ascii="Arial Narrow" w:hAnsi="Arial Narrow" w:cs="Arial"/>
                <w:bCs/>
                <w:noProof/>
                <w:sz w:val="18"/>
                <w:szCs w:val="18"/>
                <w:highlight w:val="yellow"/>
                <w:lang w:val="en-GB"/>
              </w:rPr>
              <w:t xml:space="preserve"> General</w:t>
            </w:r>
          </w:p>
        </w:tc>
        <w:tc>
          <w:tcPr>
            <w:tcW w:w="2468" w:type="dxa"/>
            <w:gridSpan w:val="4"/>
            <w:tcBorders>
              <w:left w:val="nil"/>
              <w:right w:val="nil"/>
            </w:tcBorders>
            <w:shd w:val="clear" w:color="auto" w:fill="DBE5F1" w:themeFill="accent1" w:themeFillTint="33"/>
          </w:tcPr>
          <w:p w14:paraId="3D4EA360" w14:textId="77777777"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Women</w:t>
            </w:r>
          </w:p>
        </w:tc>
        <w:tc>
          <w:tcPr>
            <w:tcW w:w="2417" w:type="dxa"/>
            <w:gridSpan w:val="2"/>
            <w:tcBorders>
              <w:left w:val="nil"/>
            </w:tcBorders>
            <w:shd w:val="clear" w:color="auto" w:fill="DBE5F1" w:themeFill="accent1" w:themeFillTint="33"/>
          </w:tcPr>
          <w:p w14:paraId="0CDE640F" w14:textId="77777777" w:rsidR="0009305A" w:rsidRPr="00ED0320" w:rsidRDefault="0009305A" w:rsidP="00C77387">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fldChar w:fldCharType="begin">
                <w:ffData>
                  <w:name w:val="Selecionar4"/>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Junior</w:t>
            </w:r>
          </w:p>
        </w:tc>
      </w:tr>
      <w:tr w:rsidR="0009305A" w:rsidRPr="00ED0320" w14:paraId="21B324D6" w14:textId="77777777" w:rsidTr="003515F2">
        <w:trPr>
          <w:gridAfter w:val="1"/>
          <w:wAfter w:w="10" w:type="dxa"/>
        </w:trPr>
        <w:tc>
          <w:tcPr>
            <w:tcW w:w="2376" w:type="dxa"/>
            <w:tcBorders>
              <w:right w:val="nil"/>
            </w:tcBorders>
            <w:shd w:val="clear" w:color="auto" w:fill="auto"/>
          </w:tcPr>
          <w:p w14:paraId="0CF80F6A" w14:textId="77777777" w:rsidR="0009305A" w:rsidRPr="00ED0320" w:rsidRDefault="0009305A" w:rsidP="00C77387">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 xml:space="preserve">Registration Starts </w:t>
            </w:r>
            <w:r w:rsidRPr="00ED0320">
              <w:rPr>
                <w:rFonts w:ascii="Arial Narrow" w:hAnsi="Arial Narrow" w:cs="Arial"/>
                <w:bCs/>
                <w:i/>
                <w:noProof/>
                <w:sz w:val="14"/>
                <w:szCs w:val="18"/>
                <w:lang w:val="en-GB"/>
              </w:rPr>
              <w:t>(date &amp; time)</w:t>
            </w:r>
          </w:p>
        </w:tc>
        <w:tc>
          <w:tcPr>
            <w:tcW w:w="2504" w:type="dxa"/>
            <w:gridSpan w:val="2"/>
            <w:tcBorders>
              <w:left w:val="nil"/>
              <w:right w:val="nil"/>
            </w:tcBorders>
            <w:shd w:val="clear" w:color="auto" w:fill="auto"/>
          </w:tcPr>
          <w:p w14:paraId="2373FBCC" w14:textId="38E8256F" w:rsidR="00586BE0" w:rsidRPr="00ED0320" w:rsidRDefault="00586BE0"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Wednesday 3</w:t>
            </w:r>
            <w:r w:rsidRPr="00586BE0">
              <w:rPr>
                <w:rFonts w:ascii="Arial Narrow" w:hAnsi="Arial Narrow" w:cs="Arial"/>
                <w:bCs/>
                <w:noProof/>
                <w:color w:val="002060"/>
                <w:sz w:val="18"/>
                <w:szCs w:val="18"/>
                <w:vertAlign w:val="superscript"/>
                <w:lang w:val="en-GB"/>
              </w:rPr>
              <w:t>rd</w:t>
            </w:r>
            <w:r>
              <w:rPr>
                <w:rFonts w:ascii="Arial Narrow" w:hAnsi="Arial Narrow" w:cs="Arial"/>
                <w:bCs/>
                <w:noProof/>
                <w:color w:val="002060"/>
                <w:sz w:val="18"/>
                <w:szCs w:val="18"/>
                <w:lang w:val="en-GB"/>
              </w:rPr>
              <w:t xml:space="preserve">  September</w:t>
            </w:r>
          </w:p>
        </w:tc>
        <w:tc>
          <w:tcPr>
            <w:tcW w:w="2468" w:type="dxa"/>
            <w:gridSpan w:val="4"/>
            <w:tcBorders>
              <w:left w:val="nil"/>
              <w:right w:val="nil"/>
            </w:tcBorders>
            <w:shd w:val="clear" w:color="auto" w:fill="auto"/>
          </w:tcPr>
          <w:p w14:paraId="338F93FB" w14:textId="77777777" w:rsidR="0009305A" w:rsidRPr="00ED0320" w:rsidRDefault="0009305A" w:rsidP="00C77387">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 xml:space="preserve">General Briefing </w:t>
            </w:r>
            <w:r w:rsidRPr="00ED0320">
              <w:rPr>
                <w:rFonts w:ascii="Arial Narrow" w:hAnsi="Arial Narrow" w:cs="Arial"/>
                <w:bCs/>
                <w:i/>
                <w:noProof/>
                <w:sz w:val="14"/>
                <w:szCs w:val="18"/>
                <w:lang w:val="en-GB"/>
              </w:rPr>
              <w:t>(date &amp; time)</w:t>
            </w:r>
          </w:p>
        </w:tc>
        <w:tc>
          <w:tcPr>
            <w:tcW w:w="2417" w:type="dxa"/>
            <w:gridSpan w:val="2"/>
            <w:tcBorders>
              <w:left w:val="nil"/>
            </w:tcBorders>
            <w:shd w:val="clear" w:color="auto" w:fill="auto"/>
          </w:tcPr>
          <w:p w14:paraId="262CD9FA" w14:textId="1CAB20A9" w:rsidR="0009305A" w:rsidRPr="00ED0320" w:rsidRDefault="00586BE0"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Thursday 4 th September</w:t>
            </w:r>
          </w:p>
        </w:tc>
      </w:tr>
      <w:tr w:rsidR="0009305A" w:rsidRPr="00586BE0" w14:paraId="61E3E245" w14:textId="77777777" w:rsidTr="003515F2">
        <w:trPr>
          <w:gridAfter w:val="1"/>
          <w:wAfter w:w="10" w:type="dxa"/>
        </w:trPr>
        <w:tc>
          <w:tcPr>
            <w:tcW w:w="2376" w:type="dxa"/>
            <w:tcBorders>
              <w:right w:val="nil"/>
            </w:tcBorders>
            <w:shd w:val="clear" w:color="auto" w:fill="DBE5F1" w:themeFill="accent1" w:themeFillTint="33"/>
          </w:tcPr>
          <w:p w14:paraId="7098F77C" w14:textId="77777777" w:rsidR="0009305A" w:rsidRPr="00ED0320" w:rsidRDefault="0009305A" w:rsidP="00C77387">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1</w:t>
            </w:r>
            <w:r w:rsidRPr="00ED0320">
              <w:rPr>
                <w:rFonts w:ascii="Arial Narrow" w:hAnsi="Arial Narrow" w:cs="Arial"/>
                <w:bCs/>
                <w:noProof/>
                <w:sz w:val="18"/>
                <w:szCs w:val="18"/>
                <w:vertAlign w:val="superscript"/>
                <w:lang w:val="en-GB"/>
              </w:rPr>
              <w:t>st</w:t>
            </w:r>
            <w:r w:rsidRPr="00ED0320">
              <w:rPr>
                <w:rFonts w:ascii="Arial Narrow" w:hAnsi="Arial Narrow" w:cs="Arial"/>
                <w:bCs/>
                <w:noProof/>
                <w:sz w:val="18"/>
                <w:szCs w:val="18"/>
                <w:lang w:val="en-GB"/>
              </w:rPr>
              <w:t xml:space="preserve"> Competition Flight </w:t>
            </w:r>
            <w:r w:rsidRPr="00ED0320">
              <w:rPr>
                <w:rFonts w:ascii="Arial Narrow" w:hAnsi="Arial Narrow" w:cs="Arial"/>
                <w:bCs/>
                <w:i/>
                <w:noProof/>
                <w:sz w:val="14"/>
                <w:szCs w:val="18"/>
                <w:lang w:val="en-GB"/>
              </w:rPr>
              <w:t>(date &amp; time)</w:t>
            </w:r>
          </w:p>
        </w:tc>
        <w:tc>
          <w:tcPr>
            <w:tcW w:w="2504" w:type="dxa"/>
            <w:gridSpan w:val="2"/>
            <w:tcBorders>
              <w:left w:val="nil"/>
              <w:right w:val="nil"/>
            </w:tcBorders>
            <w:shd w:val="clear" w:color="auto" w:fill="DBE5F1" w:themeFill="accent1" w:themeFillTint="33"/>
          </w:tcPr>
          <w:p w14:paraId="375B56C5" w14:textId="263DBC6E" w:rsidR="0009305A" w:rsidRPr="00ED0320" w:rsidRDefault="00586BE0"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Friday 5</w:t>
            </w:r>
            <w:r w:rsidRPr="00586BE0">
              <w:rPr>
                <w:rFonts w:ascii="Arial Narrow" w:hAnsi="Arial Narrow" w:cs="Arial"/>
                <w:bCs/>
                <w:noProof/>
                <w:color w:val="002060"/>
                <w:sz w:val="18"/>
                <w:szCs w:val="18"/>
                <w:vertAlign w:val="superscript"/>
                <w:lang w:val="en-GB"/>
              </w:rPr>
              <w:t>th</w:t>
            </w:r>
            <w:r>
              <w:rPr>
                <w:rFonts w:ascii="Arial Narrow" w:hAnsi="Arial Narrow" w:cs="Arial"/>
                <w:bCs/>
                <w:noProof/>
                <w:color w:val="002060"/>
                <w:sz w:val="18"/>
                <w:szCs w:val="18"/>
                <w:lang w:val="en-GB"/>
              </w:rPr>
              <w:t xml:space="preserve"> september</w:t>
            </w:r>
          </w:p>
        </w:tc>
        <w:tc>
          <w:tcPr>
            <w:tcW w:w="2468" w:type="dxa"/>
            <w:gridSpan w:val="4"/>
            <w:tcBorders>
              <w:left w:val="nil"/>
              <w:right w:val="nil"/>
            </w:tcBorders>
            <w:shd w:val="clear" w:color="auto" w:fill="DBE5F1" w:themeFill="accent1" w:themeFillTint="33"/>
          </w:tcPr>
          <w:p w14:paraId="461C8DD2" w14:textId="77777777" w:rsidR="0009305A" w:rsidRPr="00ED0320" w:rsidRDefault="0009305A" w:rsidP="00C77387">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 xml:space="preserve">Last Competition Flight </w:t>
            </w:r>
            <w:r w:rsidRPr="00ED0320">
              <w:rPr>
                <w:rFonts w:ascii="Arial Narrow" w:hAnsi="Arial Narrow" w:cs="Arial"/>
                <w:bCs/>
                <w:i/>
                <w:noProof/>
                <w:sz w:val="14"/>
                <w:szCs w:val="18"/>
                <w:lang w:val="en-GB"/>
              </w:rPr>
              <w:t>(date &amp; time)</w:t>
            </w:r>
          </w:p>
        </w:tc>
        <w:tc>
          <w:tcPr>
            <w:tcW w:w="2417" w:type="dxa"/>
            <w:gridSpan w:val="2"/>
            <w:tcBorders>
              <w:left w:val="nil"/>
            </w:tcBorders>
            <w:shd w:val="clear" w:color="auto" w:fill="DBE5F1" w:themeFill="accent1" w:themeFillTint="33"/>
          </w:tcPr>
          <w:p w14:paraId="50798B5A" w14:textId="30DC8B55" w:rsidR="0009305A" w:rsidRPr="00ED0320" w:rsidRDefault="00586BE0"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Monday 8</w:t>
            </w:r>
            <w:r w:rsidRPr="00586BE0">
              <w:rPr>
                <w:rFonts w:ascii="Arial Narrow" w:hAnsi="Arial Narrow" w:cs="Arial"/>
                <w:bCs/>
                <w:noProof/>
                <w:color w:val="002060"/>
                <w:sz w:val="18"/>
                <w:szCs w:val="18"/>
                <w:vertAlign w:val="superscript"/>
                <w:lang w:val="en-GB"/>
              </w:rPr>
              <w:t>th</w:t>
            </w:r>
            <w:r>
              <w:rPr>
                <w:rFonts w:ascii="Arial Narrow" w:hAnsi="Arial Narrow" w:cs="Arial"/>
                <w:bCs/>
                <w:noProof/>
                <w:color w:val="002060"/>
                <w:sz w:val="18"/>
                <w:szCs w:val="18"/>
                <w:lang w:val="en-GB"/>
              </w:rPr>
              <w:t xml:space="preserve"> september 7am</w:t>
            </w:r>
          </w:p>
        </w:tc>
      </w:tr>
      <w:tr w:rsidR="0009305A" w:rsidRPr="00776ECD" w14:paraId="3C6618D3" w14:textId="77777777" w:rsidTr="003515F2">
        <w:trPr>
          <w:gridAfter w:val="1"/>
          <w:wAfter w:w="10" w:type="dxa"/>
        </w:trPr>
        <w:tc>
          <w:tcPr>
            <w:tcW w:w="2376" w:type="dxa"/>
            <w:tcBorders>
              <w:right w:val="nil"/>
            </w:tcBorders>
            <w:shd w:val="clear" w:color="auto" w:fill="auto"/>
          </w:tcPr>
          <w:p w14:paraId="7E6C6474" w14:textId="77777777" w:rsidR="0009305A" w:rsidRPr="00886A13" w:rsidRDefault="0009305A" w:rsidP="00C77387">
            <w:pPr>
              <w:spacing w:before="60" w:after="60"/>
              <w:rPr>
                <w:rFonts w:ascii="Arial Narrow" w:hAnsi="Arial Narrow" w:cs="Arial"/>
                <w:bCs/>
                <w:noProof/>
                <w:sz w:val="18"/>
                <w:szCs w:val="18"/>
                <w:lang w:val="en-GB"/>
              </w:rPr>
            </w:pPr>
            <w:r w:rsidRPr="00886A13">
              <w:rPr>
                <w:rFonts w:ascii="Arial Narrow" w:hAnsi="Arial Narrow" w:cs="Arial"/>
                <w:bCs/>
                <w:noProof/>
                <w:sz w:val="18"/>
                <w:szCs w:val="18"/>
                <w:lang w:val="en-GB"/>
              </w:rPr>
              <w:t xml:space="preserve">Extra Flight if needed </w:t>
            </w:r>
            <w:r w:rsidRPr="00886A13">
              <w:rPr>
                <w:rFonts w:ascii="Arial Narrow" w:hAnsi="Arial Narrow" w:cs="Arial"/>
                <w:bCs/>
                <w:i/>
                <w:noProof/>
                <w:sz w:val="14"/>
                <w:szCs w:val="18"/>
                <w:lang w:val="en-GB"/>
              </w:rPr>
              <w:t>(date &amp; time)</w:t>
            </w:r>
          </w:p>
        </w:tc>
        <w:tc>
          <w:tcPr>
            <w:tcW w:w="2504" w:type="dxa"/>
            <w:gridSpan w:val="2"/>
            <w:tcBorders>
              <w:left w:val="nil"/>
              <w:right w:val="nil"/>
            </w:tcBorders>
            <w:shd w:val="clear" w:color="auto" w:fill="auto"/>
          </w:tcPr>
          <w:p w14:paraId="1F56ABDB" w14:textId="77777777" w:rsidR="0009305A" w:rsidRPr="00886A13" w:rsidRDefault="0009305A" w:rsidP="00C77387">
            <w:pPr>
              <w:spacing w:before="60" w:after="60"/>
              <w:rPr>
                <w:rFonts w:ascii="Arial Narrow" w:hAnsi="Arial Narrow" w:cs="Arial"/>
                <w:bCs/>
                <w:noProof/>
                <w:color w:val="002060"/>
                <w:sz w:val="18"/>
                <w:szCs w:val="18"/>
                <w:lang w:val="en-GB"/>
              </w:rPr>
            </w:pPr>
          </w:p>
        </w:tc>
        <w:tc>
          <w:tcPr>
            <w:tcW w:w="2468" w:type="dxa"/>
            <w:gridSpan w:val="4"/>
            <w:tcBorders>
              <w:left w:val="nil"/>
              <w:right w:val="nil"/>
            </w:tcBorders>
            <w:shd w:val="clear" w:color="auto" w:fill="auto"/>
          </w:tcPr>
          <w:p w14:paraId="5B0BB1D2" w14:textId="77777777" w:rsidR="0009305A" w:rsidRPr="00ED0320" w:rsidRDefault="0009305A" w:rsidP="00EF2131">
            <w:pPr>
              <w:spacing w:before="60" w:after="60"/>
              <w:rPr>
                <w:rFonts w:ascii="Arial Narrow" w:hAnsi="Arial Narrow" w:cs="Arial"/>
                <w:bCs/>
                <w:i/>
                <w:noProof/>
                <w:sz w:val="16"/>
                <w:szCs w:val="18"/>
                <w:lang w:val="en-GB"/>
              </w:rPr>
            </w:pPr>
            <w:r w:rsidRPr="00886A13">
              <w:rPr>
                <w:rFonts w:ascii="Arial Narrow" w:hAnsi="Arial Narrow" w:cs="Arial"/>
                <w:bCs/>
                <w:noProof/>
                <w:sz w:val="18"/>
                <w:szCs w:val="18"/>
                <w:lang w:val="en-GB"/>
              </w:rPr>
              <w:t xml:space="preserve">Resting Period </w:t>
            </w:r>
            <w:r w:rsidRPr="00886A13">
              <w:rPr>
                <w:rFonts w:ascii="Arial Narrow" w:hAnsi="Arial Narrow" w:cs="Arial"/>
                <w:bCs/>
                <w:i/>
                <w:noProof/>
                <w:sz w:val="14"/>
                <w:szCs w:val="16"/>
                <w:lang w:val="en-GB"/>
              </w:rPr>
              <w:t>(if any, date &amp; time)</w:t>
            </w:r>
          </w:p>
        </w:tc>
        <w:tc>
          <w:tcPr>
            <w:tcW w:w="2417" w:type="dxa"/>
            <w:gridSpan w:val="2"/>
            <w:tcBorders>
              <w:left w:val="nil"/>
            </w:tcBorders>
            <w:shd w:val="clear" w:color="auto" w:fill="auto"/>
          </w:tcPr>
          <w:p w14:paraId="6AB1A725" w14:textId="77777777" w:rsidR="0009305A" w:rsidRPr="00ED0320" w:rsidRDefault="0009305A" w:rsidP="00C77387">
            <w:pPr>
              <w:spacing w:before="60" w:after="60"/>
              <w:rPr>
                <w:rFonts w:ascii="Arial Narrow" w:hAnsi="Arial Narrow" w:cs="Arial"/>
                <w:bCs/>
                <w:noProof/>
                <w:color w:val="002060"/>
                <w:sz w:val="18"/>
                <w:szCs w:val="18"/>
                <w:lang w:val="en-GB"/>
              </w:rPr>
            </w:pPr>
          </w:p>
        </w:tc>
      </w:tr>
      <w:tr w:rsidR="0009305A" w:rsidRPr="00586BE0" w14:paraId="1B91F312" w14:textId="77777777" w:rsidTr="003515F2">
        <w:trPr>
          <w:gridAfter w:val="1"/>
          <w:wAfter w:w="10" w:type="dxa"/>
        </w:trPr>
        <w:tc>
          <w:tcPr>
            <w:tcW w:w="2376" w:type="dxa"/>
            <w:tcBorders>
              <w:right w:val="nil"/>
            </w:tcBorders>
            <w:shd w:val="clear" w:color="auto" w:fill="auto"/>
          </w:tcPr>
          <w:p w14:paraId="23AAB0E3" w14:textId="77777777" w:rsidR="0009305A" w:rsidRPr="00ED0320" w:rsidRDefault="0009305A" w:rsidP="00CA3FC6">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Organising National Airsport Control – NAC</w:t>
            </w:r>
          </w:p>
        </w:tc>
        <w:tc>
          <w:tcPr>
            <w:tcW w:w="2504" w:type="dxa"/>
            <w:gridSpan w:val="2"/>
            <w:tcBorders>
              <w:left w:val="nil"/>
              <w:right w:val="nil"/>
            </w:tcBorders>
            <w:shd w:val="clear" w:color="auto" w:fill="auto"/>
          </w:tcPr>
          <w:p w14:paraId="6650BC8B" w14:textId="6223BC52" w:rsidR="0009305A" w:rsidRPr="00ED0320" w:rsidRDefault="00586BE0"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FRANCE</w:t>
            </w:r>
          </w:p>
        </w:tc>
        <w:tc>
          <w:tcPr>
            <w:tcW w:w="2468" w:type="dxa"/>
            <w:gridSpan w:val="4"/>
            <w:tcBorders>
              <w:left w:val="nil"/>
              <w:right w:val="nil"/>
            </w:tcBorders>
            <w:shd w:val="clear" w:color="auto" w:fill="auto"/>
          </w:tcPr>
          <w:p w14:paraId="425E16A8" w14:textId="77777777" w:rsidR="0009305A" w:rsidRPr="00ED0320" w:rsidRDefault="0009305A" w:rsidP="00CA3FC6">
            <w:pPr>
              <w:spacing w:before="60" w:after="60"/>
              <w:rPr>
                <w:rFonts w:ascii="Arial Narrow" w:hAnsi="Arial Narrow" w:cs="Arial"/>
                <w:bCs/>
                <w:noProof/>
                <w:color w:val="002060"/>
                <w:sz w:val="18"/>
                <w:szCs w:val="18"/>
                <w:lang w:val="en-GB"/>
              </w:rPr>
            </w:pPr>
            <w:r w:rsidRPr="00ED0320">
              <w:rPr>
                <w:rFonts w:ascii="Arial Narrow" w:hAnsi="Arial Narrow" w:cs="Arial"/>
                <w:bCs/>
                <w:noProof/>
                <w:sz w:val="18"/>
                <w:szCs w:val="18"/>
                <w:lang w:val="en-GB"/>
              </w:rPr>
              <w:t xml:space="preserve">Organising NAC’s CIA Delegate </w:t>
            </w:r>
            <w:r w:rsidRPr="00ED0320">
              <w:rPr>
                <w:rFonts w:ascii="Arial Narrow" w:hAnsi="Arial Narrow" w:cs="Arial"/>
                <w:bCs/>
                <w:i/>
                <w:noProof/>
                <w:sz w:val="14"/>
                <w:szCs w:val="18"/>
                <w:lang w:val="en-GB"/>
              </w:rPr>
              <w:t>(name, email, phone)</w:t>
            </w:r>
          </w:p>
        </w:tc>
        <w:tc>
          <w:tcPr>
            <w:tcW w:w="2417" w:type="dxa"/>
            <w:gridSpan w:val="2"/>
            <w:tcBorders>
              <w:left w:val="nil"/>
            </w:tcBorders>
            <w:shd w:val="clear" w:color="auto" w:fill="auto"/>
          </w:tcPr>
          <w:p w14:paraId="1C4DF7D3" w14:textId="77777777" w:rsidR="0009305A" w:rsidRPr="000E60ED" w:rsidRDefault="00586BE0" w:rsidP="00C77387">
            <w:pPr>
              <w:spacing w:before="60" w:after="60"/>
              <w:rPr>
                <w:rFonts w:ascii="Arial Narrow" w:hAnsi="Arial Narrow" w:cs="Arial"/>
                <w:bCs/>
                <w:noProof/>
                <w:color w:val="002060"/>
                <w:sz w:val="18"/>
                <w:szCs w:val="18"/>
              </w:rPr>
            </w:pPr>
            <w:r w:rsidRPr="000E60ED">
              <w:rPr>
                <w:rFonts w:ascii="Arial Narrow" w:hAnsi="Arial Narrow" w:cs="Arial"/>
                <w:bCs/>
                <w:noProof/>
                <w:color w:val="002060"/>
                <w:sz w:val="18"/>
                <w:szCs w:val="18"/>
              </w:rPr>
              <w:t xml:space="preserve">Benoit PELARD </w:t>
            </w:r>
          </w:p>
          <w:p w14:paraId="4D6D46D8" w14:textId="65B80ED0" w:rsidR="00586BE0" w:rsidRPr="000E60ED" w:rsidRDefault="00000000" w:rsidP="00C77387">
            <w:pPr>
              <w:spacing w:before="60" w:after="60"/>
              <w:rPr>
                <w:rFonts w:ascii="Arial Narrow" w:hAnsi="Arial Narrow" w:cs="Arial"/>
                <w:bCs/>
                <w:noProof/>
                <w:color w:val="002060"/>
                <w:sz w:val="18"/>
                <w:szCs w:val="18"/>
              </w:rPr>
            </w:pPr>
            <w:hyperlink r:id="rId8" w:history="1">
              <w:r w:rsidR="00586BE0" w:rsidRPr="000E60ED">
                <w:rPr>
                  <w:rStyle w:val="Lienhypertexte"/>
                  <w:rFonts w:ascii="Arial Narrow" w:hAnsi="Arial Narrow" w:cs="Arial"/>
                  <w:bCs/>
                  <w:noProof/>
                  <w:sz w:val="18"/>
                  <w:szCs w:val="18"/>
                </w:rPr>
                <w:t>Benoit.pelard@me.com</w:t>
              </w:r>
            </w:hyperlink>
          </w:p>
          <w:p w14:paraId="36F895D6" w14:textId="406DCD79" w:rsidR="00586BE0" w:rsidRDefault="000A062F"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+33 6 08248925</w:t>
            </w:r>
          </w:p>
          <w:p w14:paraId="2E981608" w14:textId="5B7A5A76" w:rsidR="00586BE0" w:rsidRPr="00ED0320" w:rsidRDefault="00586BE0" w:rsidP="00C77387">
            <w:pPr>
              <w:spacing w:before="60" w:after="60"/>
              <w:rPr>
                <w:rFonts w:ascii="Arial Narrow" w:hAnsi="Arial Narrow" w:cs="Arial"/>
                <w:bCs/>
                <w:noProof/>
                <w:color w:val="002060"/>
                <w:sz w:val="18"/>
                <w:szCs w:val="18"/>
                <w:lang w:val="en-GB"/>
              </w:rPr>
            </w:pPr>
          </w:p>
        </w:tc>
      </w:tr>
      <w:tr w:rsidR="0009305A" w:rsidRPr="00586BE0" w14:paraId="120B9566" w14:textId="77777777" w:rsidTr="003515F2">
        <w:trPr>
          <w:gridAfter w:val="1"/>
          <w:wAfter w:w="10" w:type="dxa"/>
        </w:trPr>
        <w:tc>
          <w:tcPr>
            <w:tcW w:w="2376" w:type="dxa"/>
            <w:tcBorders>
              <w:right w:val="nil"/>
            </w:tcBorders>
            <w:shd w:val="clear" w:color="auto" w:fill="DBE5F1" w:themeFill="accent1" w:themeFillTint="33"/>
          </w:tcPr>
          <w:p w14:paraId="4926BBED" w14:textId="77777777" w:rsidR="0009305A" w:rsidRPr="00ED0320" w:rsidRDefault="0009305A" w:rsidP="00CA3FC6">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Organising Body</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(Entity / Club / Company)</w:t>
            </w:r>
          </w:p>
        </w:tc>
        <w:tc>
          <w:tcPr>
            <w:tcW w:w="2504" w:type="dxa"/>
            <w:gridSpan w:val="2"/>
            <w:tcBorders>
              <w:left w:val="nil"/>
            </w:tcBorders>
            <w:shd w:val="clear" w:color="auto" w:fill="DBE5F1" w:themeFill="accent1" w:themeFillTint="33"/>
          </w:tcPr>
          <w:p w14:paraId="6E044A63" w14:textId="5B6FDB75" w:rsidR="0009305A" w:rsidRPr="00ED0320" w:rsidRDefault="000A062F"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CO GORDON BENNETT METZ 2025</w:t>
            </w:r>
          </w:p>
        </w:tc>
        <w:tc>
          <w:tcPr>
            <w:tcW w:w="2468" w:type="dxa"/>
            <w:gridSpan w:val="4"/>
            <w:tcBorders>
              <w:left w:val="nil"/>
            </w:tcBorders>
            <w:shd w:val="clear" w:color="auto" w:fill="DBE5F1" w:themeFill="accent1" w:themeFillTint="33"/>
          </w:tcPr>
          <w:p w14:paraId="35A6A942" w14:textId="77777777" w:rsidR="0009305A" w:rsidRPr="00ED0320" w:rsidRDefault="0009305A" w:rsidP="00C77387">
            <w:pPr>
              <w:spacing w:before="60" w:after="60"/>
              <w:rPr>
                <w:rFonts w:ascii="Arial Narrow" w:hAnsi="Arial Narrow" w:cs="Arial"/>
                <w:bCs/>
                <w:noProof/>
                <w:color w:val="002060"/>
                <w:sz w:val="18"/>
                <w:szCs w:val="18"/>
                <w:lang w:val="en-GB"/>
              </w:rPr>
            </w:pPr>
          </w:p>
        </w:tc>
        <w:tc>
          <w:tcPr>
            <w:tcW w:w="2417" w:type="dxa"/>
            <w:gridSpan w:val="2"/>
            <w:tcBorders>
              <w:left w:val="nil"/>
            </w:tcBorders>
            <w:shd w:val="clear" w:color="auto" w:fill="DBE5F1" w:themeFill="accent1" w:themeFillTint="33"/>
          </w:tcPr>
          <w:p w14:paraId="55B81507" w14:textId="77777777" w:rsidR="0009305A" w:rsidRPr="00ED0320" w:rsidRDefault="0009305A" w:rsidP="00C77387">
            <w:pPr>
              <w:spacing w:before="60" w:after="60"/>
              <w:rPr>
                <w:rFonts w:ascii="Arial Narrow" w:hAnsi="Arial Narrow" w:cs="Arial"/>
                <w:bCs/>
                <w:noProof/>
                <w:color w:val="002060"/>
                <w:sz w:val="18"/>
                <w:szCs w:val="18"/>
                <w:lang w:val="en-GB"/>
              </w:rPr>
            </w:pPr>
          </w:p>
        </w:tc>
      </w:tr>
      <w:tr w:rsidR="0009305A" w:rsidRPr="00776ECD" w14:paraId="48B0066E" w14:textId="77777777" w:rsidTr="003515F2">
        <w:trPr>
          <w:gridAfter w:val="1"/>
          <w:wAfter w:w="10" w:type="dxa"/>
        </w:trPr>
        <w:tc>
          <w:tcPr>
            <w:tcW w:w="2376" w:type="dxa"/>
            <w:tcBorders>
              <w:right w:val="nil"/>
            </w:tcBorders>
            <w:shd w:val="clear" w:color="auto" w:fill="auto"/>
          </w:tcPr>
          <w:p w14:paraId="616F1416" w14:textId="77777777" w:rsidR="0009305A" w:rsidRPr="00ED0320" w:rsidRDefault="0009305A" w:rsidP="00CA3FC6">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 xml:space="preserve">Main Contact / General Manager </w:t>
            </w:r>
            <w:r w:rsidRPr="00ED0320">
              <w:rPr>
                <w:rFonts w:ascii="Arial Narrow" w:hAnsi="Arial Narrow" w:cs="Arial"/>
                <w:bCs/>
                <w:i/>
                <w:noProof/>
                <w:sz w:val="14"/>
                <w:szCs w:val="18"/>
                <w:lang w:val="en-GB"/>
              </w:rPr>
              <w:t>(name, email, phone)</w:t>
            </w:r>
          </w:p>
        </w:tc>
        <w:tc>
          <w:tcPr>
            <w:tcW w:w="7389" w:type="dxa"/>
            <w:gridSpan w:val="8"/>
            <w:tcBorders>
              <w:left w:val="nil"/>
            </w:tcBorders>
            <w:shd w:val="clear" w:color="auto" w:fill="auto"/>
          </w:tcPr>
          <w:p w14:paraId="7D628C5F" w14:textId="23DEE379" w:rsidR="0009305A" w:rsidRPr="00ED0320" w:rsidRDefault="000A062F"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 xml:space="preserve">Cathy Picard     </w:t>
            </w:r>
            <w:hyperlink r:id="rId9" w:history="1">
              <w:r w:rsidRPr="004263BF">
                <w:rPr>
                  <w:rStyle w:val="Lienhypertexte"/>
                  <w:rFonts w:ascii="Arial Narrow" w:hAnsi="Arial Narrow" w:cs="Arial"/>
                  <w:bCs/>
                  <w:noProof/>
                  <w:sz w:val="18"/>
                  <w:szCs w:val="18"/>
                  <w:lang w:val="en-GB"/>
                </w:rPr>
                <w:t>cathyp.balloonist@wanadoo.fr</w:t>
              </w:r>
            </w:hyperlink>
            <w:r>
              <w:rPr>
                <w:rFonts w:ascii="Arial Narrow" w:hAnsi="Arial Narrow" w:cs="Arial"/>
                <w:bCs/>
                <w:noProof/>
                <w:color w:val="002060"/>
                <w:sz w:val="18"/>
                <w:szCs w:val="18"/>
                <w:lang w:val="en-GB"/>
              </w:rPr>
              <w:t xml:space="preserve">    +33 6 19 94 95 32</w:t>
            </w:r>
          </w:p>
        </w:tc>
      </w:tr>
      <w:tr w:rsidR="00316794" w:rsidRPr="00ED0320" w14:paraId="43144C9F" w14:textId="77777777" w:rsidTr="003515F2">
        <w:trPr>
          <w:gridAfter w:val="1"/>
          <w:wAfter w:w="10" w:type="dxa"/>
          <w:trHeight w:val="673"/>
        </w:trPr>
        <w:tc>
          <w:tcPr>
            <w:tcW w:w="2376" w:type="dxa"/>
            <w:vMerge w:val="restart"/>
            <w:tcBorders>
              <w:right w:val="nil"/>
            </w:tcBorders>
            <w:shd w:val="clear" w:color="auto" w:fill="DBE5F1" w:themeFill="accent1" w:themeFillTint="33"/>
          </w:tcPr>
          <w:p w14:paraId="23F395C9" w14:textId="77777777" w:rsidR="00316794" w:rsidRPr="00ED0320" w:rsidRDefault="00316794" w:rsidP="00CA3FC6">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Official Mailing Address </w:t>
            </w:r>
          </w:p>
          <w:p w14:paraId="52C6021B" w14:textId="77777777" w:rsidR="00316794" w:rsidRPr="00ED0320" w:rsidRDefault="00316794" w:rsidP="00CA3FC6">
            <w:pPr>
              <w:spacing w:before="60" w:after="60"/>
              <w:rPr>
                <w:rFonts w:ascii="Arial Narrow" w:hAnsi="Arial Narrow" w:cs="Arial"/>
                <w:bCs/>
                <w:i/>
                <w:noProof/>
                <w:sz w:val="18"/>
                <w:szCs w:val="18"/>
                <w:lang w:val="en-GB"/>
              </w:rPr>
            </w:pPr>
            <w:r w:rsidRPr="00ED0320">
              <w:rPr>
                <w:rFonts w:ascii="Arial Narrow" w:hAnsi="Arial Narrow" w:cs="Arial"/>
                <w:bCs/>
                <w:i/>
                <w:noProof/>
                <w:sz w:val="14"/>
                <w:szCs w:val="18"/>
                <w:lang w:val="en-GB"/>
              </w:rPr>
              <w:t>(postal address, email, fax, phones)</w:t>
            </w:r>
          </w:p>
        </w:tc>
        <w:tc>
          <w:tcPr>
            <w:tcW w:w="4972" w:type="dxa"/>
            <w:gridSpan w:val="6"/>
            <w:vMerge w:val="restart"/>
            <w:tcBorders>
              <w:left w:val="nil"/>
              <w:right w:val="single" w:sz="4" w:space="0" w:color="auto"/>
            </w:tcBorders>
            <w:shd w:val="clear" w:color="auto" w:fill="DBE5F1" w:themeFill="accent1" w:themeFillTint="33"/>
          </w:tcPr>
          <w:p w14:paraId="114BA798" w14:textId="252F24FB" w:rsidR="00316794" w:rsidRPr="0086027A" w:rsidRDefault="00316794" w:rsidP="00C77387">
            <w:pPr>
              <w:spacing w:before="60" w:after="60"/>
              <w:rPr>
                <w:rFonts w:ascii="Arial Narrow" w:hAnsi="Arial Narrow" w:cs="Arial"/>
                <w:bCs/>
                <w:noProof/>
                <w:color w:val="002060"/>
                <w:sz w:val="18"/>
                <w:szCs w:val="18"/>
              </w:rPr>
            </w:pPr>
            <w:r w:rsidRPr="0086027A">
              <w:rPr>
                <w:rFonts w:ascii="Arial Narrow" w:hAnsi="Arial Narrow" w:cs="Arial"/>
                <w:bCs/>
                <w:noProof/>
                <w:color w:val="002060"/>
                <w:sz w:val="18"/>
                <w:szCs w:val="18"/>
              </w:rPr>
              <w:t>Address:</w:t>
            </w:r>
            <w:r w:rsidR="000A062F" w:rsidRPr="0086027A">
              <w:rPr>
                <w:rFonts w:ascii="Arial Narrow" w:hAnsi="Arial Narrow" w:cs="Arial"/>
                <w:bCs/>
                <w:noProof/>
                <w:color w:val="002060"/>
                <w:sz w:val="18"/>
                <w:szCs w:val="18"/>
              </w:rPr>
              <w:t xml:space="preserve">  </w:t>
            </w:r>
            <w:r w:rsidR="0086027A" w:rsidRPr="0086027A">
              <w:rPr>
                <w:rFonts w:ascii="Arial Narrow" w:hAnsi="Arial Narrow" w:cs="Arial"/>
                <w:bCs/>
                <w:noProof/>
                <w:color w:val="002060"/>
                <w:sz w:val="18"/>
                <w:szCs w:val="18"/>
              </w:rPr>
              <w:t>5E RUE DES E</w:t>
            </w:r>
            <w:r w:rsidR="0086027A">
              <w:rPr>
                <w:rFonts w:ascii="Arial Narrow" w:hAnsi="Arial Narrow" w:cs="Arial"/>
                <w:bCs/>
                <w:noProof/>
                <w:color w:val="002060"/>
                <w:sz w:val="18"/>
                <w:szCs w:val="18"/>
              </w:rPr>
              <w:t>RABLES 57070 SAINT JULIEN LES METZ</w:t>
            </w:r>
          </w:p>
        </w:tc>
        <w:tc>
          <w:tcPr>
            <w:tcW w:w="2417" w:type="dxa"/>
            <w:gridSpan w:val="2"/>
            <w:tcBorders>
              <w:left w:val="single" w:sz="4" w:space="0" w:color="auto"/>
            </w:tcBorders>
            <w:shd w:val="clear" w:color="auto" w:fill="DBE5F1" w:themeFill="accent1" w:themeFillTint="33"/>
          </w:tcPr>
          <w:p w14:paraId="1E692745" w14:textId="739E3C68" w:rsidR="00316794" w:rsidRPr="00ED0320" w:rsidRDefault="00316794" w:rsidP="00CA3FC6">
            <w:pPr>
              <w:spacing w:before="60" w:after="60"/>
              <w:rPr>
                <w:rFonts w:ascii="Arial Narrow" w:hAnsi="Arial Narrow" w:cs="Arial"/>
                <w:bCs/>
                <w:noProof/>
                <w:color w:val="002060"/>
                <w:sz w:val="18"/>
                <w:szCs w:val="18"/>
                <w:lang w:val="en-GB"/>
              </w:rPr>
            </w:pPr>
            <w:r w:rsidRPr="00ED0320">
              <w:rPr>
                <w:rFonts w:ascii="Arial Narrow" w:hAnsi="Arial Narrow" w:cs="Arial"/>
                <w:bCs/>
                <w:noProof/>
                <w:color w:val="002060"/>
                <w:sz w:val="18"/>
                <w:szCs w:val="18"/>
                <w:lang w:val="en-GB"/>
              </w:rPr>
              <w:t>Email:</w:t>
            </w:r>
            <w:r w:rsidR="00E12267">
              <w:rPr>
                <w:rFonts w:ascii="Arial Narrow" w:hAnsi="Arial Narrow" w:cs="Arial"/>
                <w:bCs/>
                <w:noProof/>
                <w:color w:val="002060"/>
                <w:sz w:val="18"/>
                <w:szCs w:val="18"/>
                <w:lang w:val="en-GB"/>
              </w:rPr>
              <w:t>gordonbennett2025@gmail.com</w:t>
            </w:r>
          </w:p>
        </w:tc>
      </w:tr>
      <w:tr w:rsidR="00316794" w:rsidRPr="00ED0320" w14:paraId="7DC4EFB2" w14:textId="77777777" w:rsidTr="003515F2">
        <w:trPr>
          <w:gridAfter w:val="1"/>
          <w:wAfter w:w="10" w:type="dxa"/>
          <w:trHeight w:val="673"/>
        </w:trPr>
        <w:tc>
          <w:tcPr>
            <w:tcW w:w="2376" w:type="dxa"/>
            <w:vMerge/>
            <w:tcBorders>
              <w:right w:val="nil"/>
            </w:tcBorders>
            <w:shd w:val="clear" w:color="auto" w:fill="DBE5F1" w:themeFill="accent1" w:themeFillTint="33"/>
          </w:tcPr>
          <w:p w14:paraId="7CCC3F55" w14:textId="77777777" w:rsidR="00316794" w:rsidRPr="00ED0320" w:rsidRDefault="00316794" w:rsidP="00CA3FC6">
            <w:pPr>
              <w:spacing w:before="60" w:after="60"/>
              <w:rPr>
                <w:rFonts w:ascii="Arial Narrow" w:hAnsi="Arial Narrow" w:cs="Arial"/>
                <w:bCs/>
                <w:noProof/>
                <w:sz w:val="18"/>
                <w:szCs w:val="18"/>
                <w:lang w:val="en-GB"/>
              </w:rPr>
            </w:pPr>
          </w:p>
        </w:tc>
        <w:tc>
          <w:tcPr>
            <w:tcW w:w="4972" w:type="dxa"/>
            <w:gridSpan w:val="6"/>
            <w:vMerge/>
            <w:tcBorders>
              <w:left w:val="nil"/>
              <w:right w:val="single" w:sz="4" w:space="0" w:color="auto"/>
            </w:tcBorders>
            <w:shd w:val="clear" w:color="auto" w:fill="DBE5F1" w:themeFill="accent1" w:themeFillTint="33"/>
          </w:tcPr>
          <w:p w14:paraId="42A69C56" w14:textId="77777777" w:rsidR="00316794" w:rsidRPr="00ED0320" w:rsidRDefault="00316794" w:rsidP="00C77387">
            <w:pPr>
              <w:spacing w:before="60" w:after="60"/>
              <w:rPr>
                <w:rFonts w:ascii="Arial Narrow" w:hAnsi="Arial Narrow" w:cs="Arial"/>
                <w:bCs/>
                <w:noProof/>
                <w:color w:val="002060"/>
                <w:sz w:val="18"/>
                <w:szCs w:val="18"/>
                <w:lang w:val="en-GB"/>
              </w:rPr>
            </w:pPr>
          </w:p>
        </w:tc>
        <w:tc>
          <w:tcPr>
            <w:tcW w:w="2417" w:type="dxa"/>
            <w:gridSpan w:val="2"/>
            <w:tcBorders>
              <w:left w:val="single" w:sz="4" w:space="0" w:color="auto"/>
            </w:tcBorders>
            <w:shd w:val="clear" w:color="auto" w:fill="DBE5F1" w:themeFill="accent1" w:themeFillTint="33"/>
          </w:tcPr>
          <w:p w14:paraId="0CC85DD8" w14:textId="55E6B9CE" w:rsidR="00316794" w:rsidRPr="00ED0320" w:rsidRDefault="00316794" w:rsidP="00C77387">
            <w:pPr>
              <w:spacing w:before="60" w:after="60"/>
              <w:rPr>
                <w:rFonts w:ascii="Arial Narrow" w:hAnsi="Arial Narrow" w:cs="Arial"/>
                <w:bCs/>
                <w:noProof/>
                <w:color w:val="002060"/>
                <w:sz w:val="18"/>
                <w:szCs w:val="18"/>
                <w:lang w:val="en-GB"/>
              </w:rPr>
            </w:pPr>
            <w:r w:rsidRPr="00ED0320">
              <w:rPr>
                <w:rFonts w:ascii="Arial Narrow" w:hAnsi="Arial Narrow" w:cs="Arial"/>
                <w:bCs/>
                <w:noProof/>
                <w:color w:val="002060"/>
                <w:sz w:val="18"/>
                <w:szCs w:val="18"/>
                <w:lang w:val="en-GB"/>
              </w:rPr>
              <w:t>Phone:</w:t>
            </w:r>
            <w:r w:rsidR="00E12267">
              <w:rPr>
                <w:rFonts w:ascii="Arial Narrow" w:hAnsi="Arial Narrow" w:cs="Arial"/>
                <w:bCs/>
                <w:noProof/>
                <w:color w:val="002060"/>
                <w:sz w:val="18"/>
                <w:szCs w:val="18"/>
                <w:lang w:val="en-GB"/>
              </w:rPr>
              <w:t>+33 6 19 94 95 32</w:t>
            </w:r>
          </w:p>
        </w:tc>
      </w:tr>
    </w:tbl>
    <w:p w14:paraId="072C83C4" w14:textId="094386A0" w:rsidR="009D7958" w:rsidRDefault="009D7958">
      <w:pPr>
        <w:rPr>
          <w:noProof/>
          <w:lang w:val="en-GB"/>
        </w:rPr>
      </w:pPr>
    </w:p>
    <w:p w14:paraId="7E905920" w14:textId="77777777" w:rsidR="009D7958" w:rsidRDefault="009D7958">
      <w:pPr>
        <w:rPr>
          <w:noProof/>
          <w:lang w:val="en-GB"/>
        </w:rPr>
      </w:pPr>
      <w:r>
        <w:rPr>
          <w:noProof/>
          <w:lang w:val="en-GB"/>
        </w:rPr>
        <w:br w:type="page"/>
      </w:r>
    </w:p>
    <w:p w14:paraId="51B78A5A" w14:textId="77777777" w:rsidR="008C1B53" w:rsidRPr="00ED0320" w:rsidRDefault="008C1B53">
      <w:pPr>
        <w:rPr>
          <w:noProof/>
          <w:lang w:val="en-GB"/>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376"/>
        <w:gridCol w:w="1560"/>
        <w:gridCol w:w="897"/>
        <w:gridCol w:w="37"/>
        <w:gridCol w:w="2420"/>
        <w:gridCol w:w="189"/>
        <w:gridCol w:w="2268"/>
      </w:tblGrid>
      <w:tr w:rsidR="008C1B53" w:rsidRPr="00ED0320" w14:paraId="751E3A5C" w14:textId="77777777" w:rsidTr="00316794">
        <w:trPr>
          <w:trHeight w:val="397"/>
        </w:trPr>
        <w:tc>
          <w:tcPr>
            <w:tcW w:w="9747" w:type="dxa"/>
            <w:gridSpan w:val="7"/>
            <w:tcBorders>
              <w:top w:val="single" w:sz="8" w:space="0" w:color="7BA0CD"/>
              <w:left w:val="single" w:sz="8" w:space="0" w:color="7BA0CD"/>
              <w:bottom w:val="single" w:sz="8" w:space="0" w:color="7BA0CD"/>
              <w:right w:val="single" w:sz="8" w:space="0" w:color="7BA0CD"/>
            </w:tcBorders>
            <w:shd w:val="clear" w:color="auto" w:fill="8DB3E2" w:themeFill="text2" w:themeFillTint="66"/>
            <w:vAlign w:val="center"/>
          </w:tcPr>
          <w:p w14:paraId="51C7B2AB" w14:textId="77777777" w:rsidR="008C1B53" w:rsidRPr="00ED0320" w:rsidRDefault="008C1B53" w:rsidP="00316794">
            <w:pPr>
              <w:spacing w:before="60" w:after="60"/>
              <w:rPr>
                <w:rFonts w:ascii="Arial Narrow" w:hAnsi="Arial Narrow" w:cs="Arial"/>
                <w:b/>
                <w:bCs/>
                <w:noProof/>
                <w:color w:val="002060"/>
                <w:sz w:val="18"/>
                <w:szCs w:val="18"/>
                <w:lang w:val="en-GB"/>
              </w:rPr>
            </w:pPr>
            <w:r w:rsidRPr="00ED0320">
              <w:rPr>
                <w:rFonts w:ascii="Arial Narrow" w:hAnsi="Arial Narrow" w:cs="Arial"/>
                <w:b/>
                <w:bCs/>
                <w:noProof/>
                <w:color w:val="000000" w:themeColor="text1"/>
                <w:sz w:val="18"/>
                <w:szCs w:val="18"/>
                <w:lang w:val="en-GB"/>
              </w:rPr>
              <w:t>ORGANISERS EVENT EXPERIENCE</w:t>
            </w:r>
          </w:p>
        </w:tc>
      </w:tr>
      <w:tr w:rsidR="00316794" w:rsidRPr="00776ECD" w14:paraId="79D31467" w14:textId="77777777" w:rsidTr="00CA3FC6">
        <w:trPr>
          <w:trHeight w:val="1701"/>
        </w:trPr>
        <w:tc>
          <w:tcPr>
            <w:tcW w:w="9747" w:type="dxa"/>
            <w:gridSpan w:val="7"/>
            <w:tcBorders>
              <w:top w:val="single" w:sz="8" w:space="0" w:color="7BA0CD"/>
              <w:left w:val="single" w:sz="8" w:space="0" w:color="7BA0CD"/>
              <w:bottom w:val="single" w:sz="8" w:space="0" w:color="7BA0CD"/>
              <w:right w:val="single" w:sz="8" w:space="0" w:color="7BA0CD"/>
            </w:tcBorders>
            <w:shd w:val="clear" w:color="auto" w:fill="auto"/>
          </w:tcPr>
          <w:p w14:paraId="23B1DF5F" w14:textId="5DE79D70" w:rsidR="00316794" w:rsidRPr="00ED0320" w:rsidRDefault="00316794" w:rsidP="00CA3FC6">
            <w:pPr>
              <w:spacing w:before="60" w:after="60"/>
              <w:rPr>
                <w:rFonts w:ascii="Arial Narrow" w:hAnsi="Arial Narrow" w:cs="Arial"/>
                <w:bCs/>
                <w:i/>
                <w:noProof/>
                <w:color w:val="002060"/>
                <w:sz w:val="18"/>
                <w:szCs w:val="18"/>
                <w:lang w:val="en-GB"/>
              </w:rPr>
            </w:pPr>
            <w:r w:rsidRPr="00ED0320">
              <w:rPr>
                <w:rFonts w:ascii="Arial Narrow" w:hAnsi="Arial Narrow" w:cs="Arial"/>
                <w:bCs/>
                <w:i/>
                <w:noProof/>
                <w:sz w:val="18"/>
                <w:szCs w:val="18"/>
                <w:lang w:val="en-GB"/>
              </w:rPr>
              <w:t>Organiser’s previous event organisation experience (list of main events and all FAI events with year, place, number of competitors,  number of flights and tasks flown)</w:t>
            </w:r>
            <w:r w:rsidR="0086027A">
              <w:rPr>
                <w:rFonts w:ascii="Arial Narrow" w:hAnsi="Arial Narrow" w:cs="Arial"/>
                <w:bCs/>
                <w:i/>
                <w:noProof/>
                <w:sz w:val="18"/>
                <w:szCs w:val="18"/>
                <w:lang w:val="en-GB"/>
              </w:rPr>
              <w:t xml:space="preserve"> The Comité d’organisation is created only for the GB METZ 2025. But some of his members have experience in organising balloon events. Benoit Pelard has been involved in organizing GB races in France, at Nancy 2013, Vichy 2014, Pau 2015, Montbéliard 2019. He was also deputy </w:t>
            </w:r>
            <w:r w:rsidR="00776ECD">
              <w:rPr>
                <w:rFonts w:ascii="Arial Narrow" w:hAnsi="Arial Narrow" w:cs="Arial"/>
                <w:bCs/>
                <w:i/>
                <w:noProof/>
                <w:sz w:val="18"/>
                <w:szCs w:val="18"/>
                <w:lang w:val="en-GB"/>
              </w:rPr>
              <w:t>ED</w:t>
            </w:r>
            <w:r w:rsidR="0086027A">
              <w:rPr>
                <w:rFonts w:ascii="Arial Narrow" w:hAnsi="Arial Narrow" w:cs="Arial"/>
                <w:bCs/>
                <w:i/>
                <w:noProof/>
                <w:sz w:val="18"/>
                <w:szCs w:val="18"/>
                <w:lang w:val="en-GB"/>
              </w:rPr>
              <w:t xml:space="preserve"> at Montbéliard and ED at Torun (Poland) 2021.Most members of the committee have been organising hot air events, particularly the Fete de la Mirabelle at Metz for many years. Philippe Buron Pilatre has organized the Mondial Air ballon at Chambley since 1989.</w:t>
            </w:r>
          </w:p>
        </w:tc>
      </w:tr>
      <w:tr w:rsidR="003F6CA8" w:rsidRPr="00ED0320" w14:paraId="144999C2" w14:textId="77777777" w:rsidTr="00316794">
        <w:tc>
          <w:tcPr>
            <w:tcW w:w="9747" w:type="dxa"/>
            <w:gridSpan w:val="7"/>
            <w:shd w:val="clear" w:color="auto" w:fill="8DB3E2" w:themeFill="text2" w:themeFillTint="66"/>
          </w:tcPr>
          <w:p w14:paraId="31C2ABE7" w14:textId="77777777" w:rsidR="003F6CA8" w:rsidRPr="00ED0320" w:rsidRDefault="003F6CA8" w:rsidP="00C77387">
            <w:pPr>
              <w:spacing w:before="60" w:after="60"/>
              <w:rPr>
                <w:rFonts w:ascii="Arial Narrow" w:hAnsi="Arial Narrow" w:cs="Arial"/>
                <w:bCs/>
                <w:noProof/>
                <w:color w:val="002060"/>
                <w:sz w:val="18"/>
                <w:szCs w:val="18"/>
                <w:lang w:val="en-GB"/>
              </w:rPr>
            </w:pPr>
            <w:r w:rsidRPr="00ED0320">
              <w:rPr>
                <w:rFonts w:ascii="Arial Narrow" w:hAnsi="Arial Narrow" w:cs="Arial"/>
                <w:b/>
                <w:bCs/>
                <w:noProof/>
                <w:sz w:val="18"/>
                <w:szCs w:val="18"/>
                <w:lang w:val="en-GB"/>
              </w:rPr>
              <w:t>EVENT OFFICIALS</w:t>
            </w:r>
          </w:p>
        </w:tc>
      </w:tr>
      <w:tr w:rsidR="00FC3DE8" w:rsidRPr="00713E63" w14:paraId="17374581" w14:textId="77777777" w:rsidTr="00316794">
        <w:tc>
          <w:tcPr>
            <w:tcW w:w="2376" w:type="dxa"/>
            <w:tcBorders>
              <w:right w:val="nil"/>
            </w:tcBorders>
            <w:shd w:val="clear" w:color="auto" w:fill="auto"/>
          </w:tcPr>
          <w:p w14:paraId="669C5CF9" w14:textId="77777777" w:rsidR="00FC3DE8" w:rsidRPr="00ED0320" w:rsidRDefault="0040480D"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Event</w:t>
            </w:r>
            <w:r w:rsidR="00FC3DE8" w:rsidRPr="00ED0320">
              <w:rPr>
                <w:rFonts w:ascii="Arial Narrow" w:hAnsi="Arial Narrow" w:cs="Arial"/>
                <w:bCs/>
                <w:noProof/>
                <w:sz w:val="18"/>
                <w:szCs w:val="18"/>
                <w:lang w:val="en-GB"/>
              </w:rPr>
              <w:t xml:space="preserve"> Director</w:t>
            </w:r>
            <w:r w:rsidR="00FC3DE8" w:rsidRPr="00ED0320">
              <w:rPr>
                <w:rFonts w:ascii="Arial Narrow" w:hAnsi="Arial Narrow" w:cs="Arial"/>
                <w:bCs/>
                <w:noProof/>
                <w:sz w:val="18"/>
                <w:szCs w:val="18"/>
                <w:lang w:val="en-GB"/>
              </w:rPr>
              <w:br/>
            </w:r>
            <w:r w:rsidR="00FC3DE8" w:rsidRPr="00ED0320">
              <w:rPr>
                <w:rFonts w:ascii="Arial Narrow" w:hAnsi="Arial Narrow" w:cs="Arial"/>
                <w:bCs/>
                <w:i/>
                <w:noProof/>
                <w:sz w:val="14"/>
                <w:szCs w:val="18"/>
                <w:lang w:val="en-GB"/>
              </w:rPr>
              <w:t>(name, country, email, attach CV)</w:t>
            </w:r>
          </w:p>
        </w:tc>
        <w:tc>
          <w:tcPr>
            <w:tcW w:w="7371" w:type="dxa"/>
            <w:gridSpan w:val="6"/>
            <w:tcBorders>
              <w:left w:val="nil"/>
            </w:tcBorders>
            <w:shd w:val="clear" w:color="auto" w:fill="auto"/>
          </w:tcPr>
          <w:p w14:paraId="17A7B0D3" w14:textId="19265612" w:rsidR="00FC3DE8" w:rsidRPr="00713E63" w:rsidRDefault="00713E63" w:rsidP="00C77387">
            <w:pPr>
              <w:spacing w:before="60" w:after="60"/>
              <w:rPr>
                <w:rFonts w:ascii="Arial Narrow" w:hAnsi="Arial Narrow" w:cs="Arial"/>
                <w:bCs/>
                <w:noProof/>
                <w:sz w:val="18"/>
                <w:szCs w:val="18"/>
              </w:rPr>
            </w:pPr>
            <w:r w:rsidRPr="00713E63">
              <w:rPr>
                <w:rFonts w:ascii="Arial Narrow" w:hAnsi="Arial Narrow" w:cs="Arial"/>
                <w:bCs/>
                <w:noProof/>
                <w:sz w:val="18"/>
                <w:szCs w:val="18"/>
              </w:rPr>
              <w:t>Benoit PELARD, FRANCE, benoit.pel</w:t>
            </w:r>
            <w:r>
              <w:rPr>
                <w:rFonts w:ascii="Arial Narrow" w:hAnsi="Arial Narrow" w:cs="Arial"/>
                <w:bCs/>
                <w:noProof/>
                <w:sz w:val="18"/>
                <w:szCs w:val="18"/>
              </w:rPr>
              <w:t>ard@me.com</w:t>
            </w:r>
          </w:p>
        </w:tc>
      </w:tr>
      <w:tr w:rsidR="00FC3DE8" w:rsidRPr="00776ECD" w14:paraId="1788675F" w14:textId="77777777" w:rsidTr="00316794">
        <w:tc>
          <w:tcPr>
            <w:tcW w:w="2376" w:type="dxa"/>
            <w:tcBorders>
              <w:right w:val="nil"/>
            </w:tcBorders>
            <w:shd w:val="clear" w:color="auto" w:fill="D3DFEE"/>
          </w:tcPr>
          <w:p w14:paraId="3E7217D7" w14:textId="77777777" w:rsidR="00FC3DE8" w:rsidRPr="00ED0320" w:rsidRDefault="00FC3DE8"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Deputy Director</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(name, country, email, attach CV)</w:t>
            </w:r>
          </w:p>
        </w:tc>
        <w:tc>
          <w:tcPr>
            <w:tcW w:w="7371" w:type="dxa"/>
            <w:gridSpan w:val="6"/>
            <w:tcBorders>
              <w:left w:val="nil"/>
            </w:tcBorders>
            <w:shd w:val="clear" w:color="auto" w:fill="D3DFEE"/>
          </w:tcPr>
          <w:p w14:paraId="3A0972DD" w14:textId="7358E727" w:rsidR="00FC3DE8" w:rsidRPr="00ED0320" w:rsidRDefault="00713E63"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Tomas HORA GERMANY </w:t>
            </w:r>
            <w:r w:rsidR="0060278B">
              <w:rPr>
                <w:rFonts w:ascii="Arial Narrow" w:hAnsi="Arial Narrow" w:cs="Arial"/>
                <w:bCs/>
                <w:noProof/>
                <w:sz w:val="18"/>
                <w:szCs w:val="18"/>
                <w:lang w:val="en-GB"/>
              </w:rPr>
              <w:t>Tomas.Hora@airwizard.de</w:t>
            </w:r>
          </w:p>
        </w:tc>
      </w:tr>
      <w:tr w:rsidR="00FC3DE8" w:rsidRPr="00713E63" w14:paraId="1FBE146C" w14:textId="77777777" w:rsidTr="00316794">
        <w:tc>
          <w:tcPr>
            <w:tcW w:w="2376" w:type="dxa"/>
            <w:tcBorders>
              <w:right w:val="nil"/>
            </w:tcBorders>
            <w:shd w:val="clear" w:color="auto" w:fill="auto"/>
          </w:tcPr>
          <w:p w14:paraId="66F26E3E" w14:textId="77777777" w:rsidR="00FC3DE8" w:rsidRPr="00ED0320" w:rsidRDefault="00FC3DE8"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Safety Officer</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(name, country, email, attach CV)</w:t>
            </w:r>
          </w:p>
        </w:tc>
        <w:tc>
          <w:tcPr>
            <w:tcW w:w="7371" w:type="dxa"/>
            <w:gridSpan w:val="6"/>
            <w:tcBorders>
              <w:left w:val="nil"/>
            </w:tcBorders>
            <w:shd w:val="clear" w:color="auto" w:fill="auto"/>
          </w:tcPr>
          <w:p w14:paraId="7D7C2C58" w14:textId="63C06274" w:rsidR="00FC3DE8" w:rsidRPr="00713E63" w:rsidRDefault="00713E63" w:rsidP="00C77387">
            <w:pPr>
              <w:spacing w:before="60" w:after="60"/>
              <w:rPr>
                <w:rFonts w:ascii="Arial Narrow" w:hAnsi="Arial Narrow" w:cs="Arial"/>
                <w:bCs/>
                <w:noProof/>
                <w:sz w:val="18"/>
                <w:szCs w:val="18"/>
              </w:rPr>
            </w:pPr>
            <w:r w:rsidRPr="00713E63">
              <w:rPr>
                <w:rFonts w:ascii="Arial Narrow" w:hAnsi="Arial Narrow" w:cs="Arial"/>
                <w:bCs/>
                <w:noProof/>
                <w:sz w:val="18"/>
                <w:szCs w:val="18"/>
              </w:rPr>
              <w:t>Benoit PETERLE FRANCE peterle.b</w:t>
            </w:r>
            <w:r>
              <w:rPr>
                <w:rFonts w:ascii="Arial Narrow" w:hAnsi="Arial Narrow" w:cs="Arial"/>
                <w:bCs/>
                <w:noProof/>
                <w:sz w:val="18"/>
                <w:szCs w:val="18"/>
              </w:rPr>
              <w:t>enoit@gmail.com</w:t>
            </w:r>
          </w:p>
        </w:tc>
      </w:tr>
      <w:tr w:rsidR="00A02ED4" w:rsidRPr="00776ECD" w14:paraId="46B7FBF7" w14:textId="77777777" w:rsidTr="00316794">
        <w:tc>
          <w:tcPr>
            <w:tcW w:w="2376" w:type="dxa"/>
            <w:tcBorders>
              <w:right w:val="nil"/>
            </w:tcBorders>
            <w:shd w:val="clear" w:color="auto" w:fill="D3DFEE"/>
          </w:tcPr>
          <w:p w14:paraId="5A222ECD" w14:textId="77777777" w:rsidR="00A02ED4" w:rsidRPr="00ED0320" w:rsidRDefault="00A02ED4" w:rsidP="00C77387">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PR Officer / Media Officer</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(name, email)</w:t>
            </w:r>
          </w:p>
        </w:tc>
        <w:tc>
          <w:tcPr>
            <w:tcW w:w="7371" w:type="dxa"/>
            <w:gridSpan w:val="6"/>
            <w:tcBorders>
              <w:left w:val="nil"/>
            </w:tcBorders>
            <w:shd w:val="clear" w:color="auto" w:fill="D3DFEE"/>
          </w:tcPr>
          <w:p w14:paraId="6C6A57D2" w14:textId="776347E2" w:rsidR="00A02ED4" w:rsidRPr="00E12267" w:rsidRDefault="00E12267" w:rsidP="00C77387">
            <w:pPr>
              <w:spacing w:before="60" w:after="60"/>
              <w:rPr>
                <w:rFonts w:ascii="Arial Narrow" w:hAnsi="Arial Narrow" w:cs="Arial"/>
                <w:bCs/>
                <w:noProof/>
                <w:sz w:val="18"/>
                <w:szCs w:val="18"/>
                <w:lang w:val="en-GB"/>
              </w:rPr>
            </w:pPr>
            <w:r w:rsidRPr="00E12267">
              <w:rPr>
                <w:rFonts w:ascii="Arial Narrow" w:hAnsi="Arial Narrow" w:cs="Arial"/>
                <w:bCs/>
                <w:noProof/>
                <w:sz w:val="18"/>
                <w:szCs w:val="18"/>
                <w:lang w:val="en-GB"/>
              </w:rPr>
              <w:t xml:space="preserve"> AUDREY ALIOUA  audrey.alioua@gmai</w:t>
            </w:r>
            <w:r>
              <w:rPr>
                <w:rFonts w:ascii="Arial Narrow" w:hAnsi="Arial Narrow" w:cs="Arial"/>
                <w:bCs/>
                <w:noProof/>
                <w:sz w:val="18"/>
                <w:szCs w:val="18"/>
                <w:lang w:val="en-GB"/>
              </w:rPr>
              <w:t>l.com</w:t>
            </w:r>
          </w:p>
        </w:tc>
      </w:tr>
      <w:tr w:rsidR="00042AE3" w:rsidRPr="00776ECD" w14:paraId="62861748" w14:textId="77777777" w:rsidTr="00316794">
        <w:tc>
          <w:tcPr>
            <w:tcW w:w="2376" w:type="dxa"/>
            <w:tcBorders>
              <w:right w:val="nil"/>
            </w:tcBorders>
            <w:shd w:val="clear" w:color="auto" w:fill="FFFFFF" w:themeFill="background1"/>
          </w:tcPr>
          <w:p w14:paraId="1B4A0322" w14:textId="77777777" w:rsidR="00042AE3" w:rsidRPr="00ED0320" w:rsidRDefault="008F29AE" w:rsidP="008F29AE">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Organisational</w:t>
            </w:r>
            <w:r w:rsidR="00042AE3" w:rsidRPr="00ED0320">
              <w:rPr>
                <w:rFonts w:ascii="Arial Narrow" w:hAnsi="Arial Narrow" w:cs="Arial"/>
                <w:bCs/>
                <w:noProof/>
                <w:sz w:val="18"/>
                <w:szCs w:val="18"/>
                <w:lang w:val="en-GB"/>
              </w:rPr>
              <w:t xml:space="preserve"> Structure</w:t>
            </w:r>
            <w:r w:rsidR="00042AE3" w:rsidRPr="00ED0320">
              <w:rPr>
                <w:rFonts w:ascii="Arial Narrow" w:hAnsi="Arial Narrow" w:cs="Arial"/>
                <w:bCs/>
                <w:noProof/>
                <w:sz w:val="18"/>
                <w:szCs w:val="18"/>
                <w:lang w:val="en-GB"/>
              </w:rPr>
              <w:br/>
            </w:r>
            <w:r w:rsidR="00042AE3" w:rsidRPr="00ED0320">
              <w:rPr>
                <w:rFonts w:ascii="Arial Narrow" w:hAnsi="Arial Narrow" w:cs="Arial"/>
                <w:i/>
                <w:noProof/>
                <w:sz w:val="14"/>
                <w:szCs w:val="14"/>
                <w:lang w:val="en-GB"/>
              </w:rPr>
              <w:t>(Article 3.4 of the Organisers Agreement</w:t>
            </w:r>
            <w:r w:rsidR="00042AE3" w:rsidRPr="00ED0320">
              <w:rPr>
                <w:rFonts w:ascii="Arial Narrow" w:hAnsi="Arial Narrow" w:cs="Arial"/>
                <w:noProof/>
                <w:sz w:val="14"/>
                <w:szCs w:val="14"/>
                <w:lang w:val="en-GB"/>
              </w:rPr>
              <w:t>)</w:t>
            </w:r>
          </w:p>
        </w:tc>
        <w:tc>
          <w:tcPr>
            <w:tcW w:w="7371" w:type="dxa"/>
            <w:gridSpan w:val="6"/>
            <w:tcBorders>
              <w:left w:val="nil"/>
            </w:tcBorders>
            <w:shd w:val="clear" w:color="auto" w:fill="FFFFFF" w:themeFill="background1"/>
          </w:tcPr>
          <w:p w14:paraId="0166DF03" w14:textId="77777777" w:rsidR="00042AE3" w:rsidRPr="00ED0320" w:rsidRDefault="00042AE3" w:rsidP="008F29AE">
            <w:pPr>
              <w:spacing w:before="60" w:after="60"/>
              <w:rPr>
                <w:rFonts w:ascii="Arial Narrow" w:hAnsi="Arial Narrow" w:cs="Arial"/>
                <w:bCs/>
                <w:i/>
                <w:noProof/>
                <w:sz w:val="18"/>
                <w:szCs w:val="18"/>
                <w:lang w:val="en-GB"/>
              </w:rPr>
            </w:pPr>
            <w:r w:rsidRPr="00ED0320">
              <w:rPr>
                <w:rFonts w:ascii="Arial Narrow" w:hAnsi="Arial Narrow" w:cs="Arial"/>
                <w:i/>
                <w:noProof/>
                <w:sz w:val="16"/>
                <w:szCs w:val="16"/>
                <w:lang w:val="en-GB"/>
              </w:rPr>
              <w:t xml:space="preserve">(Summery of the organizers </w:t>
            </w:r>
            <w:r w:rsidR="008F29AE" w:rsidRPr="00ED0320">
              <w:rPr>
                <w:rFonts w:ascii="Arial Narrow" w:hAnsi="Arial Narrow" w:cs="Arial"/>
                <w:i/>
                <w:noProof/>
                <w:sz w:val="16"/>
                <w:szCs w:val="16"/>
                <w:lang w:val="en-GB"/>
              </w:rPr>
              <w:t xml:space="preserve">Organisational </w:t>
            </w:r>
            <w:r w:rsidRPr="00ED0320">
              <w:rPr>
                <w:rFonts w:ascii="Arial Narrow" w:hAnsi="Arial Narrow" w:cs="Arial"/>
                <w:i/>
                <w:noProof/>
                <w:sz w:val="16"/>
                <w:szCs w:val="16"/>
                <w:lang w:val="en-GB"/>
              </w:rPr>
              <w:t>Structure. A full version shall be submitted seperatly as an appendix to this document)</w:t>
            </w:r>
          </w:p>
        </w:tc>
      </w:tr>
      <w:tr w:rsidR="00EC46B2" w:rsidRPr="00776ECD" w14:paraId="6A4695F1" w14:textId="77777777" w:rsidTr="009D7958">
        <w:trPr>
          <w:trHeight w:val="510"/>
        </w:trPr>
        <w:tc>
          <w:tcPr>
            <w:tcW w:w="2376" w:type="dxa"/>
            <w:tcBorders>
              <w:top w:val="single" w:sz="8" w:space="0" w:color="7BA0CD"/>
              <w:left w:val="single" w:sz="8" w:space="0" w:color="7BA0CD"/>
              <w:bottom w:val="single" w:sz="8" w:space="0" w:color="7BA0CD"/>
              <w:right w:val="nil"/>
            </w:tcBorders>
            <w:shd w:val="clear" w:color="auto" w:fill="DBE5F1" w:themeFill="accent1" w:themeFillTint="33"/>
          </w:tcPr>
          <w:p w14:paraId="4D3810E7" w14:textId="5B1BB519" w:rsidR="00720CFE" w:rsidRPr="00ED0320" w:rsidRDefault="00720CFE" w:rsidP="005F0193">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Proposed Jury members</w:t>
            </w:r>
            <w:r w:rsidRPr="00ED0320">
              <w:rPr>
                <w:rFonts w:ascii="Arial Narrow" w:hAnsi="Arial Narrow" w:cs="Arial"/>
                <w:bCs/>
                <w:noProof/>
                <w:sz w:val="18"/>
                <w:szCs w:val="18"/>
                <w:lang w:val="en-GB"/>
              </w:rPr>
              <w:br/>
            </w:r>
            <w:r w:rsidRPr="00ED0320">
              <w:rPr>
                <w:rFonts w:ascii="Arial Narrow" w:hAnsi="Arial Narrow" w:cs="Arial"/>
                <w:bCs/>
                <w:noProof/>
                <w:sz w:val="14"/>
                <w:szCs w:val="14"/>
                <w:lang w:val="en-GB"/>
              </w:rPr>
              <w:t xml:space="preserve">(at </w:t>
            </w:r>
            <w:r w:rsidR="009D7958">
              <w:rPr>
                <w:rFonts w:ascii="Arial Narrow" w:hAnsi="Arial Narrow" w:cs="Arial"/>
                <w:bCs/>
                <w:noProof/>
                <w:sz w:val="14"/>
                <w:szCs w:val="14"/>
                <w:lang w:val="en-GB"/>
              </w:rPr>
              <w:t>l</w:t>
            </w:r>
            <w:r w:rsidRPr="00ED0320">
              <w:rPr>
                <w:rFonts w:ascii="Arial Narrow" w:hAnsi="Arial Narrow" w:cs="Arial"/>
                <w:bCs/>
                <w:noProof/>
                <w:sz w:val="14"/>
                <w:szCs w:val="14"/>
                <w:lang w:val="en-GB"/>
              </w:rPr>
              <w:t>east 6 names are required)</w:t>
            </w:r>
          </w:p>
        </w:tc>
        <w:tc>
          <w:tcPr>
            <w:tcW w:w="1560" w:type="dxa"/>
            <w:tcBorders>
              <w:top w:val="single" w:sz="8" w:space="0" w:color="7BA0CD"/>
              <w:left w:val="nil"/>
              <w:bottom w:val="single" w:sz="8" w:space="0" w:color="7BA0CD"/>
              <w:right w:val="nil"/>
            </w:tcBorders>
            <w:shd w:val="clear" w:color="auto" w:fill="DBE5F1" w:themeFill="accent1" w:themeFillTint="33"/>
          </w:tcPr>
          <w:p w14:paraId="7AED5ADC" w14:textId="14F0E8DC" w:rsidR="00720CFE" w:rsidRPr="00EC46B2" w:rsidRDefault="00720CFE" w:rsidP="00042AE3">
            <w:pPr>
              <w:spacing w:before="60" w:after="60"/>
              <w:jc w:val="center"/>
              <w:rPr>
                <w:rFonts w:ascii="Arial Narrow" w:hAnsi="Arial Narrow" w:cs="Arial"/>
                <w:bCs/>
                <w:noProof/>
                <w:sz w:val="16"/>
                <w:szCs w:val="18"/>
                <w:lang w:val="en-GB"/>
              </w:rPr>
            </w:pPr>
            <w:r w:rsidRPr="00EC46B2">
              <w:rPr>
                <w:rFonts w:ascii="Arial Narrow" w:hAnsi="Arial Narrow" w:cs="Arial"/>
                <w:bCs/>
                <w:noProof/>
                <w:sz w:val="16"/>
                <w:szCs w:val="18"/>
                <w:lang w:val="en-GB"/>
              </w:rPr>
              <w:t>1.</w:t>
            </w:r>
            <w:r w:rsidR="00776ECD">
              <w:rPr>
                <w:rFonts w:ascii="Arial Narrow" w:hAnsi="Arial Narrow" w:cs="Arial"/>
                <w:bCs/>
                <w:noProof/>
                <w:sz w:val="16"/>
                <w:szCs w:val="18"/>
                <w:lang w:val="en-GB"/>
              </w:rPr>
              <w:t>L</w:t>
            </w:r>
            <w:r w:rsidR="00EC46B2" w:rsidRPr="00EC46B2">
              <w:rPr>
                <w:rFonts w:ascii="Arial Narrow" w:hAnsi="Arial Narrow" w:cs="Arial"/>
                <w:bCs/>
                <w:noProof/>
                <w:sz w:val="16"/>
                <w:szCs w:val="18"/>
                <w:lang w:val="en-GB"/>
              </w:rPr>
              <w:t xml:space="preserve">UC VAN GEYTE </w:t>
            </w:r>
            <w:r w:rsidR="00776ECD">
              <w:rPr>
                <w:rFonts w:ascii="Arial Narrow" w:hAnsi="Arial Narrow" w:cs="Arial"/>
                <w:bCs/>
                <w:noProof/>
                <w:sz w:val="16"/>
                <w:szCs w:val="18"/>
                <w:lang w:val="en-GB"/>
              </w:rPr>
              <w:t xml:space="preserve"> (President on site)</w:t>
            </w:r>
          </w:p>
          <w:p w14:paraId="7EC3AE2B" w14:textId="5734E91D" w:rsidR="00720CFE" w:rsidRPr="00EC46B2" w:rsidRDefault="00720CFE" w:rsidP="00E12267">
            <w:pPr>
              <w:spacing w:before="60" w:after="60"/>
              <w:rPr>
                <w:rFonts w:ascii="Arial Narrow" w:hAnsi="Arial Narrow" w:cs="Arial"/>
                <w:bCs/>
                <w:noProof/>
                <w:sz w:val="16"/>
                <w:szCs w:val="18"/>
                <w:lang w:val="en-GB"/>
              </w:rPr>
            </w:pPr>
            <w:r w:rsidRPr="00EC46B2">
              <w:rPr>
                <w:rFonts w:ascii="Arial Narrow" w:hAnsi="Arial Narrow" w:cs="Arial"/>
                <w:bCs/>
                <w:noProof/>
                <w:sz w:val="16"/>
                <w:szCs w:val="18"/>
                <w:lang w:val="en-GB"/>
              </w:rPr>
              <w:t>2.</w:t>
            </w:r>
            <w:r w:rsidR="00EC46B2" w:rsidRPr="00EC46B2">
              <w:rPr>
                <w:rFonts w:ascii="Arial Narrow" w:hAnsi="Arial Narrow" w:cs="Arial"/>
                <w:bCs/>
                <w:noProof/>
                <w:sz w:val="16"/>
                <w:szCs w:val="18"/>
                <w:lang w:val="en-GB"/>
              </w:rPr>
              <w:t xml:space="preserve"> J</w:t>
            </w:r>
            <w:r w:rsidR="00EC46B2">
              <w:rPr>
                <w:rFonts w:ascii="Arial Narrow" w:hAnsi="Arial Narrow" w:cs="Arial"/>
                <w:bCs/>
                <w:noProof/>
                <w:sz w:val="16"/>
                <w:szCs w:val="18"/>
                <w:lang w:val="en-GB"/>
              </w:rPr>
              <w:t>C WEBER</w:t>
            </w:r>
            <w:r w:rsidR="00776ECD">
              <w:rPr>
                <w:rFonts w:ascii="Arial Narrow" w:hAnsi="Arial Narrow" w:cs="Arial"/>
                <w:bCs/>
                <w:noProof/>
                <w:sz w:val="16"/>
                <w:szCs w:val="18"/>
                <w:lang w:val="en-GB"/>
              </w:rPr>
              <w:t xml:space="preserve"> on si</w:t>
            </w:r>
            <w:r w:rsidR="00ED7A46">
              <w:rPr>
                <w:rFonts w:ascii="Arial Narrow" w:hAnsi="Arial Narrow" w:cs="Arial"/>
                <w:bCs/>
                <w:noProof/>
                <w:sz w:val="16"/>
                <w:szCs w:val="18"/>
                <w:lang w:val="en-GB"/>
              </w:rPr>
              <w:t>te</w:t>
            </w:r>
          </w:p>
          <w:p w14:paraId="22CBF60B" w14:textId="0B5F7B35" w:rsidR="00720CFE" w:rsidRPr="00EC46B2" w:rsidRDefault="00042AE3" w:rsidP="00ED7A46">
            <w:pPr>
              <w:spacing w:before="60" w:after="60"/>
              <w:rPr>
                <w:rFonts w:ascii="Arial Narrow" w:hAnsi="Arial Narrow" w:cs="Arial"/>
                <w:bCs/>
                <w:noProof/>
                <w:sz w:val="16"/>
                <w:szCs w:val="18"/>
                <w:lang w:val="en-GB"/>
              </w:rPr>
            </w:pPr>
            <w:r w:rsidRPr="00EC46B2">
              <w:rPr>
                <w:rFonts w:ascii="Arial Narrow" w:hAnsi="Arial Narrow" w:cs="Arial"/>
                <w:bCs/>
                <w:noProof/>
                <w:sz w:val="16"/>
                <w:szCs w:val="18"/>
                <w:lang w:val="en-GB"/>
              </w:rPr>
              <w:t>3.</w:t>
            </w:r>
            <w:r w:rsidR="00776ECD">
              <w:rPr>
                <w:rFonts w:ascii="Arial Narrow" w:hAnsi="Arial Narrow" w:cs="Arial"/>
                <w:bCs/>
                <w:noProof/>
                <w:sz w:val="16"/>
                <w:szCs w:val="18"/>
                <w:lang w:val="en-GB"/>
              </w:rPr>
              <w:t>M</w:t>
            </w:r>
            <w:r w:rsidR="00ED7A46">
              <w:rPr>
                <w:rFonts w:ascii="Arial Narrow" w:hAnsi="Arial Narrow" w:cs="Arial"/>
                <w:bCs/>
                <w:noProof/>
                <w:sz w:val="16"/>
                <w:szCs w:val="18"/>
                <w:lang w:val="en-GB"/>
              </w:rPr>
              <w:t>aury.</w:t>
            </w:r>
            <w:r w:rsidR="00776ECD">
              <w:rPr>
                <w:rFonts w:ascii="Arial Narrow" w:hAnsi="Arial Narrow" w:cs="Arial"/>
                <w:bCs/>
                <w:noProof/>
                <w:sz w:val="16"/>
                <w:szCs w:val="18"/>
                <w:lang w:val="en-GB"/>
              </w:rPr>
              <w:t xml:space="preserve"> SULLIVAN </w:t>
            </w:r>
          </w:p>
        </w:tc>
        <w:tc>
          <w:tcPr>
            <w:tcW w:w="3543" w:type="dxa"/>
            <w:gridSpan w:val="4"/>
            <w:tcBorders>
              <w:top w:val="single" w:sz="8" w:space="0" w:color="7BA0CD"/>
              <w:left w:val="nil"/>
              <w:bottom w:val="single" w:sz="8" w:space="0" w:color="7BA0CD"/>
              <w:right w:val="nil"/>
            </w:tcBorders>
            <w:shd w:val="clear" w:color="auto" w:fill="DBE5F1" w:themeFill="accent1" w:themeFillTint="33"/>
          </w:tcPr>
          <w:p w14:paraId="05AAC2F1" w14:textId="30F3CF7C" w:rsidR="00720CFE" w:rsidRPr="00ED0320" w:rsidRDefault="00720CFE" w:rsidP="00042AE3">
            <w:pPr>
              <w:spacing w:before="60" w:after="60"/>
              <w:ind w:left="800"/>
              <w:jc w:val="center"/>
              <w:rPr>
                <w:rFonts w:ascii="Arial Narrow" w:hAnsi="Arial Narrow" w:cs="Arial"/>
                <w:bCs/>
                <w:noProof/>
                <w:sz w:val="16"/>
                <w:szCs w:val="18"/>
                <w:lang w:val="en-GB"/>
              </w:rPr>
            </w:pPr>
            <w:r w:rsidRPr="00ED0320">
              <w:rPr>
                <w:rFonts w:ascii="Arial Narrow" w:hAnsi="Arial Narrow" w:cs="Arial"/>
                <w:bCs/>
                <w:noProof/>
                <w:sz w:val="16"/>
                <w:szCs w:val="18"/>
                <w:lang w:val="en-GB"/>
              </w:rPr>
              <w:t>4.</w:t>
            </w:r>
            <w:r w:rsidR="00EC46B2">
              <w:rPr>
                <w:rFonts w:ascii="Arial Narrow" w:hAnsi="Arial Narrow" w:cs="Arial"/>
                <w:bCs/>
                <w:noProof/>
                <w:sz w:val="16"/>
                <w:szCs w:val="18"/>
                <w:lang w:val="en-GB"/>
              </w:rPr>
              <w:t xml:space="preserve">HIROMI </w:t>
            </w:r>
            <w:r w:rsidR="00E12267">
              <w:rPr>
                <w:rFonts w:ascii="Arial Narrow" w:hAnsi="Arial Narrow" w:cs="Arial"/>
                <w:bCs/>
                <w:noProof/>
                <w:sz w:val="16"/>
                <w:szCs w:val="18"/>
                <w:lang w:val="en-GB"/>
              </w:rPr>
              <w:t xml:space="preserve"> FURUKAWA</w:t>
            </w:r>
            <w:r w:rsidR="00776ECD">
              <w:rPr>
                <w:rFonts w:ascii="Arial Narrow" w:hAnsi="Arial Narrow" w:cs="Arial"/>
                <w:bCs/>
                <w:noProof/>
                <w:sz w:val="16"/>
                <w:szCs w:val="18"/>
                <w:lang w:val="en-GB"/>
              </w:rPr>
              <w:t xml:space="preserve"> (remote)</w:t>
            </w:r>
          </w:p>
          <w:p w14:paraId="03053AD9" w14:textId="10A22414" w:rsidR="00720CFE" w:rsidRPr="00ED0320" w:rsidRDefault="00720CFE" w:rsidP="00042AE3">
            <w:pPr>
              <w:spacing w:before="60" w:after="60"/>
              <w:ind w:left="800"/>
              <w:jc w:val="center"/>
              <w:rPr>
                <w:rFonts w:ascii="Arial Narrow" w:hAnsi="Arial Narrow" w:cs="Arial"/>
                <w:bCs/>
                <w:noProof/>
                <w:sz w:val="16"/>
                <w:szCs w:val="18"/>
                <w:lang w:val="en-GB"/>
              </w:rPr>
            </w:pPr>
            <w:r w:rsidRPr="00ED0320">
              <w:rPr>
                <w:rFonts w:ascii="Arial Narrow" w:hAnsi="Arial Narrow" w:cs="Arial"/>
                <w:bCs/>
                <w:noProof/>
                <w:sz w:val="16"/>
                <w:szCs w:val="18"/>
                <w:lang w:val="en-GB"/>
              </w:rPr>
              <w:t>5</w:t>
            </w:r>
            <w:r w:rsidR="005E1F11" w:rsidRPr="00ED0320">
              <w:rPr>
                <w:rFonts w:ascii="Arial Narrow" w:hAnsi="Arial Narrow" w:cs="Arial"/>
                <w:bCs/>
                <w:noProof/>
                <w:sz w:val="16"/>
                <w:szCs w:val="18"/>
                <w:lang w:val="en-GB"/>
              </w:rPr>
              <w:t xml:space="preserve">. </w:t>
            </w:r>
            <w:r w:rsidR="00776ECD">
              <w:rPr>
                <w:rFonts w:ascii="Arial Narrow" w:hAnsi="Arial Narrow" w:cs="Arial"/>
                <w:bCs/>
                <w:noProof/>
                <w:sz w:val="16"/>
                <w:szCs w:val="18"/>
                <w:lang w:val="en-GB"/>
              </w:rPr>
              <w:t xml:space="preserve">LINDSAY MUIR (remote) </w:t>
            </w:r>
          </w:p>
          <w:p w14:paraId="7AAF3925" w14:textId="54F6580C" w:rsidR="005E1F11" w:rsidRPr="00ED0320" w:rsidRDefault="00720CFE" w:rsidP="005E1F11">
            <w:pPr>
              <w:spacing w:before="60" w:after="60"/>
              <w:ind w:left="800"/>
              <w:jc w:val="center"/>
              <w:rPr>
                <w:rFonts w:ascii="Arial Narrow" w:hAnsi="Arial Narrow" w:cs="Arial"/>
                <w:bCs/>
                <w:noProof/>
                <w:sz w:val="16"/>
                <w:szCs w:val="18"/>
                <w:lang w:val="en-GB"/>
              </w:rPr>
            </w:pPr>
            <w:r w:rsidRPr="00ED0320">
              <w:rPr>
                <w:rFonts w:ascii="Arial Narrow" w:hAnsi="Arial Narrow" w:cs="Arial"/>
                <w:bCs/>
                <w:noProof/>
                <w:sz w:val="16"/>
                <w:szCs w:val="18"/>
                <w:lang w:val="en-GB"/>
              </w:rPr>
              <w:t>6</w:t>
            </w:r>
            <w:r w:rsidR="00776ECD">
              <w:rPr>
                <w:rFonts w:ascii="Arial Narrow" w:hAnsi="Arial Narrow" w:cs="Arial"/>
                <w:bCs/>
                <w:noProof/>
                <w:sz w:val="16"/>
                <w:szCs w:val="18"/>
                <w:lang w:val="en-GB"/>
              </w:rPr>
              <w:t xml:space="preserve"> DAVID GLEE (remote)</w:t>
            </w:r>
          </w:p>
        </w:tc>
        <w:tc>
          <w:tcPr>
            <w:tcW w:w="2268" w:type="dxa"/>
            <w:tcBorders>
              <w:top w:val="single" w:sz="8" w:space="0" w:color="7BA0CD"/>
              <w:left w:val="nil"/>
              <w:bottom w:val="single" w:sz="8" w:space="0" w:color="7BA0CD"/>
              <w:right w:val="single" w:sz="8" w:space="0" w:color="7BA0CD"/>
            </w:tcBorders>
            <w:shd w:val="clear" w:color="auto" w:fill="DBE5F1" w:themeFill="accent1" w:themeFillTint="33"/>
          </w:tcPr>
          <w:p w14:paraId="2F3047FE" w14:textId="77777777" w:rsidR="00720CFE" w:rsidRPr="00ED0320" w:rsidRDefault="00720CFE" w:rsidP="00042AE3">
            <w:pPr>
              <w:spacing w:before="60" w:after="60"/>
              <w:ind w:left="-8046"/>
              <w:jc w:val="center"/>
              <w:rPr>
                <w:rFonts w:ascii="Arial Narrow" w:hAnsi="Arial Narrow" w:cs="Arial"/>
                <w:bCs/>
                <w:noProof/>
                <w:sz w:val="16"/>
                <w:szCs w:val="18"/>
                <w:lang w:val="en-GB"/>
              </w:rPr>
            </w:pPr>
          </w:p>
        </w:tc>
      </w:tr>
      <w:tr w:rsidR="00C93CD7" w:rsidRPr="00ED0320" w14:paraId="7A461720" w14:textId="77777777" w:rsidTr="00316794">
        <w:tc>
          <w:tcPr>
            <w:tcW w:w="9747" w:type="dxa"/>
            <w:gridSpan w:val="7"/>
            <w:shd w:val="clear" w:color="auto" w:fill="8DB3E2" w:themeFill="text2" w:themeFillTint="66"/>
          </w:tcPr>
          <w:p w14:paraId="30F32102" w14:textId="77777777" w:rsidR="00C93CD7" w:rsidRPr="00ED0320" w:rsidRDefault="00C93CD7" w:rsidP="00C93CD7">
            <w:pPr>
              <w:spacing w:before="60" w:after="60"/>
              <w:rPr>
                <w:rFonts w:ascii="Arial Narrow" w:hAnsi="Arial Narrow" w:cs="Arial"/>
                <w:b/>
                <w:bCs/>
                <w:noProof/>
                <w:color w:val="002060"/>
                <w:sz w:val="18"/>
                <w:szCs w:val="18"/>
                <w:lang w:val="en-GB"/>
              </w:rPr>
            </w:pPr>
            <w:r w:rsidRPr="00ED0320">
              <w:rPr>
                <w:rFonts w:ascii="Arial Narrow" w:hAnsi="Arial Narrow" w:cs="Arial"/>
                <w:b/>
                <w:bCs/>
                <w:noProof/>
                <w:sz w:val="18"/>
                <w:szCs w:val="18"/>
                <w:lang w:val="en-GB"/>
              </w:rPr>
              <w:t>INVITATION AND ENTRY PROCEDURE</w:t>
            </w:r>
          </w:p>
        </w:tc>
      </w:tr>
      <w:tr w:rsidR="00EC46B2" w:rsidRPr="00586BE0" w14:paraId="0BF1459D" w14:textId="77777777" w:rsidTr="00316794">
        <w:tc>
          <w:tcPr>
            <w:tcW w:w="2376" w:type="dxa"/>
            <w:tcBorders>
              <w:right w:val="nil"/>
            </w:tcBorders>
            <w:shd w:val="clear" w:color="auto" w:fill="FFFFFF" w:themeFill="background1"/>
          </w:tcPr>
          <w:p w14:paraId="6DF218D0" w14:textId="77777777" w:rsidR="00613E0C" w:rsidRPr="00ED0320" w:rsidRDefault="00613E0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Number of eligible NACs</w:t>
            </w:r>
          </w:p>
        </w:tc>
        <w:tc>
          <w:tcPr>
            <w:tcW w:w="2494" w:type="dxa"/>
            <w:gridSpan w:val="3"/>
            <w:tcBorders>
              <w:left w:val="nil"/>
              <w:right w:val="nil"/>
            </w:tcBorders>
            <w:shd w:val="clear" w:color="auto" w:fill="FFFFFF" w:themeFill="background1"/>
          </w:tcPr>
          <w:p w14:paraId="7BAEDCDE" w14:textId="4DC675DD" w:rsidR="00613E0C" w:rsidRPr="00ED0320" w:rsidRDefault="00B04E29"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All FAI members</w:t>
            </w:r>
          </w:p>
        </w:tc>
        <w:tc>
          <w:tcPr>
            <w:tcW w:w="2609" w:type="dxa"/>
            <w:gridSpan w:val="2"/>
            <w:tcBorders>
              <w:left w:val="nil"/>
              <w:right w:val="nil"/>
            </w:tcBorders>
            <w:shd w:val="clear" w:color="auto" w:fill="FFFFFF" w:themeFill="background1"/>
          </w:tcPr>
          <w:p w14:paraId="7E5C33D8" w14:textId="77777777" w:rsidR="00613E0C" w:rsidRPr="00ED0320" w:rsidRDefault="00613E0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Equal number of competitors / NAC</w:t>
            </w:r>
          </w:p>
        </w:tc>
        <w:tc>
          <w:tcPr>
            <w:tcW w:w="2268" w:type="dxa"/>
            <w:tcBorders>
              <w:left w:val="nil"/>
            </w:tcBorders>
            <w:shd w:val="clear" w:color="auto" w:fill="FFFFFF" w:themeFill="background1"/>
          </w:tcPr>
          <w:p w14:paraId="323DE7C5" w14:textId="75A68AEB" w:rsidR="002C174A" w:rsidRPr="00ED0320" w:rsidRDefault="00B04E29"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3 per NAC</w:t>
            </w:r>
          </w:p>
        </w:tc>
      </w:tr>
      <w:tr w:rsidR="00042AE3" w:rsidRPr="00ED0320" w14:paraId="0E0C0DFE" w14:textId="77777777" w:rsidTr="00316794">
        <w:tc>
          <w:tcPr>
            <w:tcW w:w="2376" w:type="dxa"/>
            <w:tcBorders>
              <w:right w:val="nil"/>
            </w:tcBorders>
            <w:shd w:val="clear" w:color="auto" w:fill="DBE5F1" w:themeFill="accent1" w:themeFillTint="33"/>
          </w:tcPr>
          <w:p w14:paraId="420851BB" w14:textId="77777777" w:rsidR="00474DEF" w:rsidRPr="00ED0320" w:rsidRDefault="00474DEF" w:rsidP="006B5AE0">
            <w:pPr>
              <w:rPr>
                <w:rFonts w:ascii="Arial Narrow" w:hAnsi="Arial Narrow" w:cs="Arial"/>
                <w:bCs/>
                <w:noProof/>
                <w:sz w:val="18"/>
                <w:szCs w:val="18"/>
                <w:lang w:val="en-GB"/>
              </w:rPr>
            </w:pPr>
            <w:r w:rsidRPr="00ED0320">
              <w:rPr>
                <w:rFonts w:ascii="Arial Narrow" w:hAnsi="Arial Narrow" w:cs="Arial"/>
                <w:bCs/>
                <w:noProof/>
                <w:sz w:val="18"/>
                <w:szCs w:val="18"/>
                <w:lang w:val="en-GB"/>
              </w:rPr>
              <w:t>Additional Invitations Procedure</w:t>
            </w:r>
          </w:p>
          <w:p w14:paraId="54344787" w14:textId="77777777" w:rsidR="00474DEF" w:rsidRPr="006B5AE0" w:rsidRDefault="00474DEF" w:rsidP="006B5AE0">
            <w:pPr>
              <w:rPr>
                <w:rFonts w:ascii="Arial Narrow" w:hAnsi="Arial Narrow" w:cs="Arial"/>
                <w:bCs/>
                <w:noProof/>
                <w:sz w:val="14"/>
                <w:szCs w:val="14"/>
                <w:lang w:val="en-GB"/>
              </w:rPr>
            </w:pPr>
            <w:r w:rsidRPr="006B5AE0">
              <w:rPr>
                <w:rFonts w:ascii="Arial Narrow" w:hAnsi="Arial Narrow" w:cs="Arial"/>
                <w:bCs/>
                <w:noProof/>
                <w:sz w:val="14"/>
                <w:szCs w:val="14"/>
                <w:lang w:val="en-GB"/>
              </w:rPr>
              <w:t>(SC01 5.6.4.3)</w:t>
            </w:r>
          </w:p>
        </w:tc>
        <w:tc>
          <w:tcPr>
            <w:tcW w:w="7371" w:type="dxa"/>
            <w:gridSpan w:val="6"/>
            <w:tcBorders>
              <w:left w:val="nil"/>
            </w:tcBorders>
            <w:shd w:val="clear" w:color="auto" w:fill="DBE5F1" w:themeFill="accent1" w:themeFillTint="33"/>
          </w:tcPr>
          <w:p w14:paraId="74A8E2A7" w14:textId="31782995" w:rsidR="00474DEF" w:rsidRPr="00ED0320" w:rsidRDefault="00B04E29" w:rsidP="008F29AE">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Not available for GB</w:t>
            </w:r>
          </w:p>
        </w:tc>
      </w:tr>
      <w:tr w:rsidR="00EC46B2" w:rsidRPr="00586BE0" w14:paraId="5BCFF62E" w14:textId="77777777" w:rsidTr="00316794">
        <w:tc>
          <w:tcPr>
            <w:tcW w:w="2376" w:type="dxa"/>
            <w:tcBorders>
              <w:right w:val="nil"/>
            </w:tcBorders>
            <w:shd w:val="clear" w:color="auto" w:fill="FFFFFF" w:themeFill="background1"/>
          </w:tcPr>
          <w:p w14:paraId="7F817D58" w14:textId="77777777" w:rsidR="007115BC" w:rsidRPr="00ED0320" w:rsidRDefault="007115B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Maximum number of entrants</w:t>
            </w:r>
            <w:r w:rsidR="00232A34">
              <w:rPr>
                <w:rFonts w:ascii="Arial Narrow" w:hAnsi="Arial Narrow" w:cs="Arial"/>
                <w:bCs/>
                <w:noProof/>
                <w:sz w:val="18"/>
                <w:szCs w:val="18"/>
                <w:lang w:val="en-GB"/>
              </w:rPr>
              <w:t xml:space="preserve"> – excluding the medal holders</w:t>
            </w:r>
          </w:p>
        </w:tc>
        <w:tc>
          <w:tcPr>
            <w:tcW w:w="2457" w:type="dxa"/>
            <w:gridSpan w:val="2"/>
            <w:tcBorders>
              <w:left w:val="nil"/>
            </w:tcBorders>
            <w:shd w:val="clear" w:color="auto" w:fill="FFFFFF" w:themeFill="background1"/>
          </w:tcPr>
          <w:p w14:paraId="25B2A264" w14:textId="64CD6FD7" w:rsidR="007115BC" w:rsidRPr="00ED0320" w:rsidRDefault="00B04E29" w:rsidP="008F29AE">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 xml:space="preserve">N/A FOR GB </w:t>
            </w:r>
          </w:p>
        </w:tc>
        <w:tc>
          <w:tcPr>
            <w:tcW w:w="2457" w:type="dxa"/>
            <w:gridSpan w:val="2"/>
            <w:tcBorders>
              <w:left w:val="nil"/>
            </w:tcBorders>
            <w:shd w:val="clear" w:color="auto" w:fill="FFFFFF" w:themeFill="background1"/>
          </w:tcPr>
          <w:p w14:paraId="510C8EE6" w14:textId="77777777" w:rsidR="007115BC" w:rsidRPr="00ED0320" w:rsidRDefault="007115BC" w:rsidP="008F29AE">
            <w:pPr>
              <w:spacing w:before="60" w:after="60"/>
              <w:rPr>
                <w:rFonts w:ascii="Arial Narrow" w:hAnsi="Arial Narrow" w:cs="Arial"/>
                <w:bCs/>
                <w:noProof/>
                <w:color w:val="002060"/>
                <w:sz w:val="18"/>
                <w:szCs w:val="18"/>
                <w:lang w:val="en-GB"/>
              </w:rPr>
            </w:pPr>
            <w:r w:rsidRPr="00ED0320">
              <w:rPr>
                <w:rFonts w:ascii="Arial Narrow" w:hAnsi="Arial Narrow" w:cs="Arial"/>
                <w:bCs/>
                <w:noProof/>
                <w:color w:val="002060"/>
                <w:sz w:val="18"/>
                <w:szCs w:val="18"/>
                <w:lang w:val="en-GB"/>
              </w:rPr>
              <w:t>Number of medal holders invited</w:t>
            </w:r>
          </w:p>
        </w:tc>
        <w:tc>
          <w:tcPr>
            <w:tcW w:w="2457" w:type="dxa"/>
            <w:gridSpan w:val="2"/>
            <w:tcBorders>
              <w:left w:val="nil"/>
            </w:tcBorders>
            <w:shd w:val="clear" w:color="auto" w:fill="FFFFFF" w:themeFill="background1"/>
          </w:tcPr>
          <w:p w14:paraId="69D2ECB6" w14:textId="78CB4DE2" w:rsidR="007115BC" w:rsidRPr="00ED0320" w:rsidRDefault="00B04E29" w:rsidP="008F29AE">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N/A FOR GB</w:t>
            </w:r>
          </w:p>
        </w:tc>
      </w:tr>
      <w:tr w:rsidR="00474DEF" w:rsidRPr="00776ECD" w14:paraId="378CE7DE" w14:textId="77777777" w:rsidTr="00316794">
        <w:tc>
          <w:tcPr>
            <w:tcW w:w="2376" w:type="dxa"/>
            <w:tcBorders>
              <w:right w:val="nil"/>
            </w:tcBorders>
            <w:shd w:val="clear" w:color="auto" w:fill="DBE5F1" w:themeFill="accent1" w:themeFillTint="33"/>
          </w:tcPr>
          <w:p w14:paraId="54242A69" w14:textId="77777777" w:rsidR="006D3DCC" w:rsidRPr="006D3DCC" w:rsidRDefault="006D3DCC" w:rsidP="006B5AE0">
            <w:pPr>
              <w:rPr>
                <w:rFonts w:ascii="Arial Narrow" w:hAnsi="Arial Narrow" w:cs="Arial"/>
                <w:bCs/>
                <w:noProof/>
                <w:color w:val="000000" w:themeColor="text1"/>
                <w:sz w:val="18"/>
                <w:szCs w:val="18"/>
                <w:lang w:val="en-GB"/>
              </w:rPr>
            </w:pPr>
            <w:r>
              <w:rPr>
                <w:rFonts w:ascii="Arial Narrow" w:hAnsi="Arial Narrow" w:cs="Arial"/>
                <w:bCs/>
                <w:noProof/>
                <w:color w:val="000000" w:themeColor="text1"/>
                <w:sz w:val="18"/>
                <w:szCs w:val="18"/>
                <w:lang w:val="en-GB"/>
              </w:rPr>
              <w:t xml:space="preserve">Entry </w:t>
            </w:r>
            <w:r w:rsidR="00474DEF" w:rsidRPr="006D3DCC">
              <w:rPr>
                <w:rFonts w:ascii="Arial Narrow" w:hAnsi="Arial Narrow" w:cs="Arial"/>
                <w:bCs/>
                <w:noProof/>
                <w:color w:val="000000" w:themeColor="text1"/>
                <w:sz w:val="18"/>
                <w:szCs w:val="18"/>
                <w:lang w:val="en-GB"/>
              </w:rPr>
              <w:t xml:space="preserve">Conditions </w:t>
            </w:r>
          </w:p>
          <w:p w14:paraId="0A7BE6F9" w14:textId="77777777" w:rsidR="00474DEF" w:rsidRPr="006B5AE0" w:rsidRDefault="006D3DCC" w:rsidP="006B5AE0">
            <w:pPr>
              <w:rPr>
                <w:rFonts w:ascii="Arial Narrow" w:hAnsi="Arial Narrow" w:cs="Arial"/>
                <w:bCs/>
                <w:noProof/>
                <w:color w:val="000000" w:themeColor="text1"/>
                <w:sz w:val="14"/>
                <w:szCs w:val="14"/>
                <w:lang w:val="en-GB"/>
              </w:rPr>
            </w:pPr>
            <w:r w:rsidRPr="006B5AE0">
              <w:rPr>
                <w:rFonts w:ascii="Arial Narrow" w:hAnsi="Arial Narrow" w:cs="Arial"/>
                <w:bCs/>
                <w:noProof/>
                <w:color w:val="000000" w:themeColor="text1"/>
                <w:sz w:val="14"/>
                <w:szCs w:val="14"/>
                <w:lang w:val="en-GB"/>
              </w:rPr>
              <w:t>(SC01  5.6.4.1)</w:t>
            </w:r>
          </w:p>
        </w:tc>
        <w:tc>
          <w:tcPr>
            <w:tcW w:w="7371" w:type="dxa"/>
            <w:gridSpan w:val="6"/>
            <w:tcBorders>
              <w:left w:val="nil"/>
            </w:tcBorders>
            <w:shd w:val="clear" w:color="auto" w:fill="DBE5F1" w:themeFill="accent1" w:themeFillTint="33"/>
          </w:tcPr>
          <w:p w14:paraId="4E58965A" w14:textId="45E12949" w:rsidR="00474DEF" w:rsidRPr="00ED0320" w:rsidRDefault="0060278B" w:rsidP="008F29AE">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See AA rules for entry conditions for both pilots</w:t>
            </w:r>
          </w:p>
        </w:tc>
      </w:tr>
      <w:tr w:rsidR="007115BC" w:rsidRPr="00ED0320" w14:paraId="4E7E493B" w14:textId="77777777" w:rsidTr="00316794">
        <w:tc>
          <w:tcPr>
            <w:tcW w:w="9747" w:type="dxa"/>
            <w:gridSpan w:val="7"/>
            <w:shd w:val="clear" w:color="auto" w:fill="8DB3E2" w:themeFill="text2" w:themeFillTint="66"/>
            <w:vAlign w:val="center"/>
          </w:tcPr>
          <w:p w14:paraId="33A7FC14" w14:textId="77777777" w:rsidR="007115BC" w:rsidRPr="00ED0320" w:rsidRDefault="007115BC" w:rsidP="00316794">
            <w:pPr>
              <w:spacing w:before="60" w:after="60"/>
              <w:rPr>
                <w:rFonts w:ascii="Arial Narrow" w:hAnsi="Arial Narrow" w:cs="Arial"/>
                <w:b/>
                <w:bCs/>
                <w:noProof/>
                <w:color w:val="002060"/>
                <w:sz w:val="18"/>
                <w:szCs w:val="18"/>
                <w:lang w:val="en-GB"/>
              </w:rPr>
            </w:pPr>
            <w:r w:rsidRPr="00ED0320">
              <w:rPr>
                <w:rFonts w:ascii="Arial Narrow" w:hAnsi="Arial Narrow" w:cs="Arial"/>
                <w:b/>
                <w:bCs/>
                <w:noProof/>
                <w:color w:val="002060"/>
                <w:sz w:val="18"/>
                <w:szCs w:val="18"/>
                <w:lang w:val="en-GB"/>
              </w:rPr>
              <w:t>DEADLINES AND REGISTRATION DETAILS</w:t>
            </w:r>
          </w:p>
        </w:tc>
      </w:tr>
      <w:tr w:rsidR="00474DEF" w:rsidRPr="00586BE0" w14:paraId="6BFEC1B2" w14:textId="77777777" w:rsidTr="00316794">
        <w:tc>
          <w:tcPr>
            <w:tcW w:w="2376" w:type="dxa"/>
            <w:tcBorders>
              <w:right w:val="nil"/>
            </w:tcBorders>
            <w:shd w:val="clear" w:color="auto" w:fill="FFFFFF" w:themeFill="background1"/>
          </w:tcPr>
          <w:p w14:paraId="5DCC3E97" w14:textId="77777777" w:rsidR="00474DEF" w:rsidRPr="00ED0320" w:rsidRDefault="00474DEF"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Registration Method and Details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(mail, fax, email, online)</w:t>
            </w:r>
          </w:p>
        </w:tc>
        <w:tc>
          <w:tcPr>
            <w:tcW w:w="7371" w:type="dxa"/>
            <w:gridSpan w:val="6"/>
            <w:tcBorders>
              <w:left w:val="nil"/>
            </w:tcBorders>
            <w:shd w:val="clear" w:color="auto" w:fill="FFFFFF" w:themeFill="background1"/>
          </w:tcPr>
          <w:p w14:paraId="7F89FEBE" w14:textId="002F1F67" w:rsidR="00474DEF" w:rsidRPr="00ED0320" w:rsidRDefault="0060278B" w:rsidP="008F29AE">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ONLINE or MAIL</w:t>
            </w:r>
          </w:p>
        </w:tc>
      </w:tr>
      <w:tr w:rsidR="002C174A" w:rsidRPr="00776ECD" w14:paraId="39337E4C" w14:textId="77777777" w:rsidTr="00316794">
        <w:tc>
          <w:tcPr>
            <w:tcW w:w="2376" w:type="dxa"/>
            <w:tcBorders>
              <w:right w:val="nil"/>
            </w:tcBorders>
            <w:shd w:val="clear" w:color="auto" w:fill="DBE5F1" w:themeFill="accent1" w:themeFillTint="33"/>
          </w:tcPr>
          <w:p w14:paraId="2759C17A" w14:textId="77777777" w:rsidR="00474DEF" w:rsidRPr="00ED0320" w:rsidRDefault="00474DEF" w:rsidP="008F29AE">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Entry Fee for Competitors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(amount, currency and what is included)</w:t>
            </w:r>
          </w:p>
        </w:tc>
        <w:tc>
          <w:tcPr>
            <w:tcW w:w="7371" w:type="dxa"/>
            <w:gridSpan w:val="6"/>
            <w:tcBorders>
              <w:left w:val="nil"/>
            </w:tcBorders>
            <w:shd w:val="clear" w:color="auto" w:fill="DBE5F1" w:themeFill="accent1" w:themeFillTint="33"/>
          </w:tcPr>
          <w:p w14:paraId="396029E1" w14:textId="0015CAAD" w:rsidR="00474DEF" w:rsidRPr="00ED0320" w:rsidRDefault="00B04E29" w:rsidP="008F29AE">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750€  for Gas,</w:t>
            </w:r>
            <w:r w:rsidR="00776ECD">
              <w:rPr>
                <w:rFonts w:ascii="Arial Narrow" w:hAnsi="Arial Narrow" w:cs="Arial"/>
                <w:bCs/>
                <w:noProof/>
                <w:color w:val="002060"/>
                <w:sz w:val="18"/>
                <w:szCs w:val="18"/>
                <w:lang w:val="en-GB"/>
              </w:rPr>
              <w:t xml:space="preserve">welcome pack </w:t>
            </w:r>
            <w:r>
              <w:rPr>
                <w:rFonts w:ascii="Arial Narrow" w:hAnsi="Arial Narrow" w:cs="Arial"/>
                <w:bCs/>
                <w:noProof/>
                <w:color w:val="002060"/>
                <w:sz w:val="18"/>
                <w:szCs w:val="18"/>
                <w:lang w:val="en-GB"/>
              </w:rPr>
              <w:t xml:space="preserve"> opening ceremony for 4, welcome back party for 4, prize giving ceremony for 4 </w:t>
            </w:r>
          </w:p>
        </w:tc>
      </w:tr>
      <w:tr w:rsidR="00474DEF" w:rsidRPr="00ED0320" w14:paraId="2F44509C" w14:textId="77777777" w:rsidTr="00316794">
        <w:tc>
          <w:tcPr>
            <w:tcW w:w="2376" w:type="dxa"/>
            <w:tcBorders>
              <w:top w:val="single" w:sz="8" w:space="0" w:color="7BA0CD"/>
              <w:left w:val="single" w:sz="8" w:space="0" w:color="7BA0CD"/>
              <w:bottom w:val="single" w:sz="8" w:space="0" w:color="7BA0CD"/>
              <w:right w:val="nil"/>
            </w:tcBorders>
            <w:shd w:val="clear" w:color="auto" w:fill="FFFFFF" w:themeFill="background1"/>
          </w:tcPr>
          <w:p w14:paraId="0780F01F" w14:textId="77777777" w:rsidR="00474DEF" w:rsidRPr="00ED0320" w:rsidRDefault="00474DEF"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Entry Fee Method of Payment and Details</w:t>
            </w:r>
          </w:p>
        </w:tc>
        <w:tc>
          <w:tcPr>
            <w:tcW w:w="7371" w:type="dxa"/>
            <w:gridSpan w:val="6"/>
            <w:tcBorders>
              <w:top w:val="single" w:sz="8" w:space="0" w:color="7BA0CD"/>
              <w:left w:val="nil"/>
              <w:bottom w:val="single" w:sz="8" w:space="0" w:color="7BA0CD"/>
              <w:right w:val="single" w:sz="8" w:space="0" w:color="7BA0CD"/>
            </w:tcBorders>
            <w:shd w:val="clear" w:color="auto" w:fill="FFFFFF" w:themeFill="background1"/>
          </w:tcPr>
          <w:p w14:paraId="788885D0" w14:textId="5E452890" w:rsidR="00474DEF" w:rsidRPr="00ED0320" w:rsidRDefault="00B04E29" w:rsidP="008F29AE">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X</w:t>
            </w:r>
            <w:r w:rsidR="00474DEF" w:rsidRPr="00ED0320">
              <w:rPr>
                <w:rFonts w:ascii="Arial Narrow" w:hAnsi="Arial Narrow" w:cs="Arial"/>
                <w:bCs/>
                <w:noProof/>
                <w:color w:val="002060"/>
                <w:sz w:val="18"/>
                <w:szCs w:val="18"/>
                <w:lang w:val="en-GB"/>
              </w:rPr>
              <w:t xml:space="preserve">Money order       </w:t>
            </w:r>
            <w:r w:rsidR="00474DEF" w:rsidRPr="00ED0320">
              <w:rPr>
                <w:rFonts w:ascii="Arial Narrow" w:hAnsi="Arial Narrow" w:cs="Arial"/>
                <w:bCs/>
                <w:noProof/>
                <w:color w:val="002060"/>
                <w:sz w:val="18"/>
                <w:szCs w:val="18"/>
                <w:lang w:val="en-GB"/>
              </w:rPr>
              <w:fldChar w:fldCharType="begin">
                <w:ffData>
                  <w:name w:val="Selecionar12"/>
                  <w:enabled/>
                  <w:calcOnExit w:val="0"/>
                  <w:checkBox>
                    <w:sizeAuto/>
                    <w:default w:val="0"/>
                  </w:checkBox>
                </w:ffData>
              </w:fldChar>
            </w:r>
            <w:r w:rsidR="00474DEF" w:rsidRPr="00ED0320">
              <w:rPr>
                <w:rFonts w:ascii="Arial Narrow" w:hAnsi="Arial Narrow" w:cs="Arial"/>
                <w:bCs/>
                <w:noProof/>
                <w:color w:val="002060"/>
                <w:sz w:val="18"/>
                <w:szCs w:val="18"/>
                <w:lang w:val="en-GB"/>
              </w:rPr>
              <w:instrText xml:space="preserve"> FORMCHECKBOX </w:instrText>
            </w:r>
            <w:r w:rsidR="00000000">
              <w:rPr>
                <w:rFonts w:ascii="Arial Narrow" w:hAnsi="Arial Narrow" w:cs="Arial"/>
                <w:bCs/>
                <w:noProof/>
                <w:color w:val="002060"/>
                <w:sz w:val="18"/>
                <w:szCs w:val="18"/>
                <w:lang w:val="en-GB"/>
              </w:rPr>
            </w:r>
            <w:r w:rsidR="00000000">
              <w:rPr>
                <w:rFonts w:ascii="Arial Narrow" w:hAnsi="Arial Narrow" w:cs="Arial"/>
                <w:bCs/>
                <w:noProof/>
                <w:color w:val="002060"/>
                <w:sz w:val="18"/>
                <w:szCs w:val="18"/>
                <w:lang w:val="en-GB"/>
              </w:rPr>
              <w:fldChar w:fldCharType="separate"/>
            </w:r>
            <w:r w:rsidR="00474DEF" w:rsidRPr="00ED0320">
              <w:rPr>
                <w:rFonts w:ascii="Arial Narrow" w:hAnsi="Arial Narrow" w:cs="Arial"/>
                <w:bCs/>
                <w:noProof/>
                <w:color w:val="002060"/>
                <w:sz w:val="18"/>
                <w:szCs w:val="18"/>
                <w:lang w:val="en-GB"/>
              </w:rPr>
              <w:fldChar w:fldCharType="end"/>
            </w:r>
            <w:r w:rsidR="00474DEF" w:rsidRPr="00ED0320">
              <w:rPr>
                <w:rFonts w:ascii="Arial Narrow" w:hAnsi="Arial Narrow" w:cs="Arial"/>
                <w:bCs/>
                <w:noProof/>
                <w:color w:val="002060"/>
                <w:sz w:val="18"/>
                <w:szCs w:val="18"/>
                <w:lang w:val="en-GB"/>
              </w:rPr>
              <w:t xml:space="preserve"> Cheque       </w:t>
            </w:r>
            <w:r w:rsidR="00474DEF" w:rsidRPr="00ED0320">
              <w:rPr>
                <w:rFonts w:ascii="Arial Narrow" w:hAnsi="Arial Narrow" w:cs="Arial"/>
                <w:bCs/>
                <w:noProof/>
                <w:color w:val="002060"/>
                <w:sz w:val="18"/>
                <w:szCs w:val="18"/>
                <w:lang w:val="en-GB"/>
              </w:rPr>
              <w:fldChar w:fldCharType="begin">
                <w:ffData>
                  <w:name w:val="Selecionar12"/>
                  <w:enabled/>
                  <w:calcOnExit w:val="0"/>
                  <w:checkBox>
                    <w:sizeAuto/>
                    <w:default w:val="0"/>
                  </w:checkBox>
                </w:ffData>
              </w:fldChar>
            </w:r>
            <w:r w:rsidR="00474DEF" w:rsidRPr="00ED0320">
              <w:rPr>
                <w:rFonts w:ascii="Arial Narrow" w:hAnsi="Arial Narrow" w:cs="Arial"/>
                <w:bCs/>
                <w:noProof/>
                <w:color w:val="002060"/>
                <w:sz w:val="18"/>
                <w:szCs w:val="18"/>
                <w:lang w:val="en-GB"/>
              </w:rPr>
              <w:instrText xml:space="preserve"> FORMCHECKBOX </w:instrText>
            </w:r>
            <w:r w:rsidR="00000000">
              <w:rPr>
                <w:rFonts w:ascii="Arial Narrow" w:hAnsi="Arial Narrow" w:cs="Arial"/>
                <w:bCs/>
                <w:noProof/>
                <w:color w:val="002060"/>
                <w:sz w:val="18"/>
                <w:szCs w:val="18"/>
                <w:lang w:val="en-GB"/>
              </w:rPr>
            </w:r>
            <w:r w:rsidR="00000000">
              <w:rPr>
                <w:rFonts w:ascii="Arial Narrow" w:hAnsi="Arial Narrow" w:cs="Arial"/>
                <w:bCs/>
                <w:noProof/>
                <w:color w:val="002060"/>
                <w:sz w:val="18"/>
                <w:szCs w:val="18"/>
                <w:lang w:val="en-GB"/>
              </w:rPr>
              <w:fldChar w:fldCharType="separate"/>
            </w:r>
            <w:r w:rsidR="00474DEF" w:rsidRPr="00ED0320">
              <w:rPr>
                <w:rFonts w:ascii="Arial Narrow" w:hAnsi="Arial Narrow" w:cs="Arial"/>
                <w:bCs/>
                <w:noProof/>
                <w:color w:val="002060"/>
                <w:sz w:val="18"/>
                <w:szCs w:val="18"/>
                <w:lang w:val="en-GB"/>
              </w:rPr>
              <w:fldChar w:fldCharType="end"/>
            </w:r>
            <w:r w:rsidR="00474DEF" w:rsidRPr="00ED0320">
              <w:rPr>
                <w:rFonts w:ascii="Arial Narrow" w:hAnsi="Arial Narrow" w:cs="Arial"/>
                <w:bCs/>
                <w:noProof/>
                <w:color w:val="002060"/>
                <w:sz w:val="18"/>
                <w:szCs w:val="18"/>
                <w:lang w:val="en-GB"/>
              </w:rPr>
              <w:t xml:space="preserve"> Cash       </w:t>
            </w:r>
            <w:r w:rsidR="00474DEF" w:rsidRPr="00ED0320">
              <w:rPr>
                <w:rFonts w:ascii="Arial Narrow" w:hAnsi="Arial Narrow" w:cs="Arial"/>
                <w:bCs/>
                <w:noProof/>
                <w:color w:val="002060"/>
                <w:sz w:val="18"/>
                <w:szCs w:val="18"/>
                <w:lang w:val="en-GB"/>
              </w:rPr>
              <w:fldChar w:fldCharType="begin">
                <w:ffData>
                  <w:name w:val="Selecionar12"/>
                  <w:enabled/>
                  <w:calcOnExit w:val="0"/>
                  <w:checkBox>
                    <w:sizeAuto/>
                    <w:default w:val="0"/>
                  </w:checkBox>
                </w:ffData>
              </w:fldChar>
            </w:r>
            <w:r w:rsidR="00474DEF" w:rsidRPr="00ED0320">
              <w:rPr>
                <w:rFonts w:ascii="Arial Narrow" w:hAnsi="Arial Narrow" w:cs="Arial"/>
                <w:bCs/>
                <w:noProof/>
                <w:color w:val="002060"/>
                <w:sz w:val="18"/>
                <w:szCs w:val="18"/>
                <w:lang w:val="en-GB"/>
              </w:rPr>
              <w:instrText xml:space="preserve"> FORMCHECKBOX </w:instrText>
            </w:r>
            <w:r w:rsidR="00000000">
              <w:rPr>
                <w:rFonts w:ascii="Arial Narrow" w:hAnsi="Arial Narrow" w:cs="Arial"/>
                <w:bCs/>
                <w:noProof/>
                <w:color w:val="002060"/>
                <w:sz w:val="18"/>
                <w:szCs w:val="18"/>
                <w:lang w:val="en-GB"/>
              </w:rPr>
            </w:r>
            <w:r w:rsidR="00000000">
              <w:rPr>
                <w:rFonts w:ascii="Arial Narrow" w:hAnsi="Arial Narrow" w:cs="Arial"/>
                <w:bCs/>
                <w:noProof/>
                <w:color w:val="002060"/>
                <w:sz w:val="18"/>
                <w:szCs w:val="18"/>
                <w:lang w:val="en-GB"/>
              </w:rPr>
              <w:fldChar w:fldCharType="separate"/>
            </w:r>
            <w:r w:rsidR="00474DEF" w:rsidRPr="00ED0320">
              <w:rPr>
                <w:rFonts w:ascii="Arial Narrow" w:hAnsi="Arial Narrow" w:cs="Arial"/>
                <w:bCs/>
                <w:noProof/>
                <w:color w:val="002060"/>
                <w:sz w:val="18"/>
                <w:szCs w:val="18"/>
                <w:lang w:val="en-GB"/>
              </w:rPr>
              <w:fldChar w:fldCharType="end"/>
            </w:r>
            <w:r w:rsidR="00474DEF" w:rsidRPr="00ED0320">
              <w:rPr>
                <w:rFonts w:ascii="Arial Narrow" w:hAnsi="Arial Narrow" w:cs="Arial"/>
                <w:bCs/>
                <w:noProof/>
                <w:color w:val="002060"/>
                <w:sz w:val="18"/>
                <w:szCs w:val="18"/>
                <w:lang w:val="en-GB"/>
              </w:rPr>
              <w:t xml:space="preserve"> Credit card       </w:t>
            </w:r>
            <w:r w:rsidR="00474DEF" w:rsidRPr="00ED0320">
              <w:rPr>
                <w:rFonts w:ascii="Arial Narrow" w:hAnsi="Arial Narrow" w:cs="Arial"/>
                <w:bCs/>
                <w:noProof/>
                <w:color w:val="002060"/>
                <w:sz w:val="18"/>
                <w:szCs w:val="18"/>
                <w:lang w:val="en-GB"/>
              </w:rPr>
              <w:fldChar w:fldCharType="begin">
                <w:ffData>
                  <w:name w:val="Selecionar12"/>
                  <w:enabled/>
                  <w:calcOnExit w:val="0"/>
                  <w:checkBox>
                    <w:sizeAuto/>
                    <w:default w:val="0"/>
                  </w:checkBox>
                </w:ffData>
              </w:fldChar>
            </w:r>
            <w:r w:rsidR="00474DEF" w:rsidRPr="00ED0320">
              <w:rPr>
                <w:rFonts w:ascii="Arial Narrow" w:hAnsi="Arial Narrow" w:cs="Arial"/>
                <w:bCs/>
                <w:noProof/>
                <w:color w:val="002060"/>
                <w:sz w:val="18"/>
                <w:szCs w:val="18"/>
                <w:lang w:val="en-GB"/>
              </w:rPr>
              <w:instrText xml:space="preserve"> FORMCHECKBOX </w:instrText>
            </w:r>
            <w:r w:rsidR="00000000">
              <w:rPr>
                <w:rFonts w:ascii="Arial Narrow" w:hAnsi="Arial Narrow" w:cs="Arial"/>
                <w:bCs/>
                <w:noProof/>
                <w:color w:val="002060"/>
                <w:sz w:val="18"/>
                <w:szCs w:val="18"/>
                <w:lang w:val="en-GB"/>
              </w:rPr>
            </w:r>
            <w:r w:rsidR="00000000">
              <w:rPr>
                <w:rFonts w:ascii="Arial Narrow" w:hAnsi="Arial Narrow" w:cs="Arial"/>
                <w:bCs/>
                <w:noProof/>
                <w:color w:val="002060"/>
                <w:sz w:val="18"/>
                <w:szCs w:val="18"/>
                <w:lang w:val="en-GB"/>
              </w:rPr>
              <w:fldChar w:fldCharType="separate"/>
            </w:r>
            <w:r w:rsidR="00474DEF" w:rsidRPr="00ED0320">
              <w:rPr>
                <w:rFonts w:ascii="Arial Narrow" w:hAnsi="Arial Narrow" w:cs="Arial"/>
                <w:bCs/>
                <w:noProof/>
                <w:color w:val="002060"/>
                <w:sz w:val="18"/>
                <w:szCs w:val="18"/>
                <w:lang w:val="en-GB"/>
              </w:rPr>
              <w:fldChar w:fldCharType="end"/>
            </w:r>
            <w:r w:rsidR="00474DEF" w:rsidRPr="00ED0320">
              <w:rPr>
                <w:rFonts w:ascii="Arial Narrow" w:hAnsi="Arial Narrow" w:cs="Arial"/>
                <w:bCs/>
                <w:noProof/>
                <w:color w:val="002060"/>
                <w:sz w:val="18"/>
                <w:szCs w:val="18"/>
                <w:lang w:val="en-GB"/>
              </w:rPr>
              <w:t xml:space="preserve"> Other: </w:t>
            </w:r>
          </w:p>
          <w:p w14:paraId="28827161" w14:textId="77777777" w:rsidR="00474DEF" w:rsidRPr="00ED0320" w:rsidRDefault="00474DEF" w:rsidP="008F29AE">
            <w:pPr>
              <w:spacing w:before="60" w:after="60"/>
              <w:rPr>
                <w:rFonts w:ascii="Arial Narrow" w:hAnsi="Arial Narrow" w:cs="Arial"/>
                <w:bCs/>
                <w:noProof/>
                <w:color w:val="002060"/>
                <w:sz w:val="18"/>
                <w:szCs w:val="18"/>
                <w:lang w:val="en-GB"/>
              </w:rPr>
            </w:pPr>
            <w:r w:rsidRPr="00ED0320">
              <w:rPr>
                <w:rFonts w:ascii="Arial Narrow" w:hAnsi="Arial Narrow" w:cs="Arial"/>
                <w:bCs/>
                <w:noProof/>
                <w:color w:val="002060"/>
                <w:sz w:val="18"/>
                <w:szCs w:val="18"/>
                <w:lang w:val="en-GB"/>
              </w:rPr>
              <w:t xml:space="preserve">Details: </w:t>
            </w:r>
          </w:p>
        </w:tc>
      </w:tr>
    </w:tb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2376"/>
        <w:gridCol w:w="3685"/>
        <w:gridCol w:w="3685"/>
      </w:tblGrid>
      <w:tr w:rsidR="004D73AC" w:rsidRPr="00ED0320" w14:paraId="4F2450EF" w14:textId="77777777" w:rsidTr="004D73AC">
        <w:trPr>
          <w:trHeight w:hRule="exact" w:val="397"/>
        </w:trPr>
        <w:tc>
          <w:tcPr>
            <w:tcW w:w="2376" w:type="dxa"/>
            <w:shd w:val="clear" w:color="auto" w:fill="DBE5F1" w:themeFill="accent1" w:themeFillTint="33"/>
            <w:vAlign w:val="center"/>
          </w:tcPr>
          <w:p w14:paraId="648DAFE3" w14:textId="1010406F" w:rsidR="004D73AC" w:rsidRPr="004D73AC" w:rsidRDefault="004D73AC" w:rsidP="004D73AC">
            <w:pPr>
              <w:rPr>
                <w:rFonts w:ascii="Arial Narrow" w:hAnsi="Arial Narrow" w:cs="Arial"/>
                <w:bCs/>
                <w:noProof/>
                <w:sz w:val="18"/>
                <w:szCs w:val="18"/>
                <w:lang w:val="en-GB"/>
              </w:rPr>
            </w:pPr>
            <w:r w:rsidRPr="004D73AC">
              <w:rPr>
                <w:rFonts w:ascii="Arial Narrow" w:hAnsi="Arial Narrow" w:cs="Arial"/>
                <w:bCs/>
                <w:noProof/>
                <w:sz w:val="18"/>
                <w:szCs w:val="18"/>
                <w:lang w:val="en-GB"/>
              </w:rPr>
              <w:t>Dates for Invitation process</w:t>
            </w:r>
            <w:r w:rsidRPr="004D73AC">
              <w:rPr>
                <w:rFonts w:ascii="Arial Narrow" w:hAnsi="Arial Narrow" w:cs="Arial"/>
                <w:bCs/>
                <w:noProof/>
                <w:sz w:val="18"/>
                <w:szCs w:val="18"/>
                <w:lang w:val="en-GB"/>
              </w:rPr>
              <w:br/>
            </w:r>
            <w:r w:rsidRPr="004D73AC">
              <w:rPr>
                <w:rFonts w:ascii="Arial Narrow" w:hAnsi="Arial Narrow" w:cs="Arial"/>
                <w:bCs/>
                <w:i/>
                <w:noProof/>
                <w:sz w:val="18"/>
                <w:szCs w:val="18"/>
                <w:lang w:val="en-GB"/>
              </w:rPr>
              <w:t>(dd.mm.yyyy)</w:t>
            </w:r>
          </w:p>
        </w:tc>
        <w:tc>
          <w:tcPr>
            <w:tcW w:w="3685" w:type="dxa"/>
            <w:shd w:val="clear" w:color="auto" w:fill="DBE5F1" w:themeFill="accent1" w:themeFillTint="33"/>
            <w:vAlign w:val="center"/>
          </w:tcPr>
          <w:p w14:paraId="6FC2A82C" w14:textId="22F78144" w:rsidR="004D73AC" w:rsidRPr="00886A13" w:rsidRDefault="004D73AC" w:rsidP="004D73AC">
            <w:pPr>
              <w:rPr>
                <w:rFonts w:ascii="Arial Narrow" w:hAnsi="Arial Narrow" w:cs="Arial"/>
                <w:bCs/>
                <w:noProof/>
                <w:sz w:val="18"/>
                <w:szCs w:val="18"/>
                <w:lang w:val="en-GB"/>
              </w:rPr>
            </w:pPr>
            <w:r w:rsidRPr="00886A13">
              <w:rPr>
                <w:rFonts w:ascii="Arial Narrow" w:hAnsi="Arial Narrow" w:cs="Arial"/>
                <w:bCs/>
                <w:noProof/>
                <w:sz w:val="18"/>
                <w:szCs w:val="18"/>
                <w:lang w:val="en-GB"/>
              </w:rPr>
              <w:t>NACs invitation</w:t>
            </w:r>
          </w:p>
        </w:tc>
        <w:tc>
          <w:tcPr>
            <w:tcW w:w="3685" w:type="dxa"/>
            <w:tcBorders>
              <w:right w:val="single" w:sz="4" w:space="0" w:color="auto"/>
            </w:tcBorders>
            <w:shd w:val="clear" w:color="auto" w:fill="DBE5F1" w:themeFill="accent1" w:themeFillTint="33"/>
            <w:vAlign w:val="center"/>
          </w:tcPr>
          <w:p w14:paraId="2AA17C65" w14:textId="0A5BBBA4" w:rsidR="004D73AC" w:rsidRPr="002F5955" w:rsidRDefault="00B04E29" w:rsidP="004D73AC">
            <w:pPr>
              <w:rPr>
                <w:rFonts w:cs="Arial"/>
                <w:bCs/>
                <w:noProof/>
                <w:szCs w:val="20"/>
                <w:lang w:val="en-GB"/>
              </w:rPr>
            </w:pPr>
            <w:r>
              <w:rPr>
                <w:rFonts w:cs="Arial"/>
                <w:bCs/>
                <w:noProof/>
                <w:szCs w:val="20"/>
                <w:lang w:val="en-GB"/>
              </w:rPr>
              <w:t>01/01/2025</w:t>
            </w:r>
          </w:p>
        </w:tc>
      </w:tr>
      <w:tr w:rsidR="004D73AC" w:rsidRPr="00586BE0" w14:paraId="0A25F823" w14:textId="77777777" w:rsidTr="004D73AC">
        <w:trPr>
          <w:trHeight w:hRule="exact" w:val="397"/>
        </w:trPr>
        <w:tc>
          <w:tcPr>
            <w:tcW w:w="2376" w:type="dxa"/>
            <w:shd w:val="clear" w:color="auto" w:fill="auto"/>
            <w:vAlign w:val="center"/>
          </w:tcPr>
          <w:p w14:paraId="006B6BE3" w14:textId="77777777" w:rsidR="004D73AC" w:rsidRPr="004D73AC" w:rsidRDefault="004D73AC" w:rsidP="004D73AC">
            <w:pPr>
              <w:rPr>
                <w:rFonts w:ascii="Arial Narrow" w:hAnsi="Arial Narrow" w:cs="Arial"/>
                <w:bCs/>
                <w:noProof/>
                <w:sz w:val="18"/>
                <w:szCs w:val="18"/>
                <w:lang w:val="en-GB"/>
              </w:rPr>
            </w:pPr>
          </w:p>
        </w:tc>
        <w:tc>
          <w:tcPr>
            <w:tcW w:w="3685" w:type="dxa"/>
            <w:shd w:val="clear" w:color="auto" w:fill="auto"/>
            <w:vAlign w:val="center"/>
          </w:tcPr>
          <w:p w14:paraId="34168D33" w14:textId="0C26DB42" w:rsidR="004D73AC" w:rsidRPr="00886A13" w:rsidRDefault="004D73AC" w:rsidP="004D73AC">
            <w:pPr>
              <w:rPr>
                <w:rFonts w:ascii="Arial Narrow" w:hAnsi="Arial Narrow" w:cs="Arial"/>
                <w:bCs/>
                <w:noProof/>
                <w:sz w:val="18"/>
                <w:szCs w:val="18"/>
                <w:lang w:val="en-GB"/>
              </w:rPr>
            </w:pPr>
            <w:r w:rsidRPr="00886A13">
              <w:rPr>
                <w:rFonts w:ascii="Arial Narrow" w:hAnsi="Arial Narrow" w:cs="Arial"/>
                <w:bCs/>
                <w:noProof/>
                <w:sz w:val="18"/>
                <w:szCs w:val="18"/>
                <w:lang w:val="en-GB"/>
              </w:rPr>
              <w:t>Deadline for NACs to accept invitation</w:t>
            </w:r>
          </w:p>
        </w:tc>
        <w:tc>
          <w:tcPr>
            <w:tcW w:w="3685" w:type="dxa"/>
            <w:tcBorders>
              <w:right w:val="single" w:sz="4" w:space="0" w:color="auto"/>
            </w:tcBorders>
            <w:shd w:val="clear" w:color="auto" w:fill="auto"/>
            <w:vAlign w:val="center"/>
          </w:tcPr>
          <w:p w14:paraId="6033BE09" w14:textId="51CF4729" w:rsidR="004D73AC" w:rsidRDefault="00B04E29" w:rsidP="004D73AC">
            <w:pPr>
              <w:rPr>
                <w:rFonts w:cs="Arial"/>
                <w:bCs/>
                <w:noProof/>
                <w:szCs w:val="20"/>
                <w:lang w:val="en-GB"/>
              </w:rPr>
            </w:pPr>
            <w:r>
              <w:rPr>
                <w:rFonts w:cs="Arial"/>
                <w:bCs/>
                <w:noProof/>
                <w:szCs w:val="20"/>
                <w:lang w:val="en-GB"/>
              </w:rPr>
              <w:t>15/02/2025</w:t>
            </w:r>
          </w:p>
        </w:tc>
      </w:tr>
      <w:tr w:rsidR="004D73AC" w:rsidRPr="00ED0320" w14:paraId="034871F4" w14:textId="77777777" w:rsidTr="004D73AC">
        <w:trPr>
          <w:trHeight w:hRule="exact" w:val="397"/>
        </w:trPr>
        <w:tc>
          <w:tcPr>
            <w:tcW w:w="2376" w:type="dxa"/>
            <w:shd w:val="clear" w:color="auto" w:fill="DBE5F1" w:themeFill="accent1" w:themeFillTint="33"/>
            <w:vAlign w:val="center"/>
          </w:tcPr>
          <w:p w14:paraId="7A5BB16F" w14:textId="77777777" w:rsidR="004D73AC" w:rsidRPr="004D73AC" w:rsidRDefault="004D73AC" w:rsidP="004D73AC">
            <w:pPr>
              <w:rPr>
                <w:rFonts w:ascii="Arial Narrow" w:hAnsi="Arial Narrow" w:cs="Arial"/>
                <w:bCs/>
                <w:noProof/>
                <w:sz w:val="18"/>
                <w:szCs w:val="18"/>
                <w:lang w:val="en-GB"/>
              </w:rPr>
            </w:pPr>
          </w:p>
        </w:tc>
        <w:tc>
          <w:tcPr>
            <w:tcW w:w="3685" w:type="dxa"/>
            <w:shd w:val="clear" w:color="auto" w:fill="DBE5F1" w:themeFill="accent1" w:themeFillTint="33"/>
            <w:vAlign w:val="center"/>
          </w:tcPr>
          <w:p w14:paraId="2AB2DA66" w14:textId="49B62661" w:rsidR="004D73AC" w:rsidRPr="00886A13" w:rsidRDefault="004D73AC" w:rsidP="004D73AC">
            <w:pPr>
              <w:rPr>
                <w:rFonts w:ascii="Arial Narrow" w:hAnsi="Arial Narrow" w:cs="Arial"/>
                <w:bCs/>
                <w:noProof/>
                <w:sz w:val="18"/>
                <w:szCs w:val="18"/>
                <w:lang w:val="en-GB"/>
              </w:rPr>
            </w:pPr>
            <w:r w:rsidRPr="00886A13">
              <w:rPr>
                <w:rFonts w:ascii="Arial Narrow" w:hAnsi="Arial Narrow" w:cs="Arial"/>
                <w:bCs/>
                <w:noProof/>
                <w:sz w:val="18"/>
                <w:szCs w:val="18"/>
                <w:lang w:val="en-GB"/>
              </w:rPr>
              <w:t>1</w:t>
            </w:r>
            <w:r w:rsidRPr="00886A13">
              <w:rPr>
                <w:rFonts w:ascii="Arial Narrow" w:hAnsi="Arial Narrow" w:cs="Arial"/>
                <w:bCs/>
                <w:noProof/>
                <w:sz w:val="18"/>
                <w:szCs w:val="18"/>
                <w:vertAlign w:val="superscript"/>
                <w:lang w:val="en-GB"/>
              </w:rPr>
              <w:t>st</w:t>
            </w:r>
            <w:r w:rsidRPr="00886A13">
              <w:rPr>
                <w:rFonts w:ascii="Arial Narrow" w:hAnsi="Arial Narrow" w:cs="Arial"/>
                <w:bCs/>
                <w:noProof/>
                <w:sz w:val="18"/>
                <w:szCs w:val="18"/>
                <w:lang w:val="en-GB"/>
              </w:rPr>
              <w:t xml:space="preserve"> Round invitations</w:t>
            </w:r>
          </w:p>
        </w:tc>
        <w:tc>
          <w:tcPr>
            <w:tcW w:w="3685" w:type="dxa"/>
            <w:tcBorders>
              <w:right w:val="single" w:sz="4" w:space="0" w:color="auto"/>
            </w:tcBorders>
            <w:shd w:val="clear" w:color="auto" w:fill="DBE5F1" w:themeFill="accent1" w:themeFillTint="33"/>
            <w:vAlign w:val="center"/>
          </w:tcPr>
          <w:p w14:paraId="2A714443" w14:textId="41EFCECD" w:rsidR="004D73AC" w:rsidRDefault="00B04E29" w:rsidP="004D73AC">
            <w:pPr>
              <w:rPr>
                <w:rFonts w:cs="Arial"/>
                <w:bCs/>
                <w:noProof/>
                <w:szCs w:val="20"/>
                <w:lang w:val="en-GB"/>
              </w:rPr>
            </w:pPr>
            <w:r>
              <w:rPr>
                <w:rFonts w:cs="Arial"/>
                <w:bCs/>
                <w:noProof/>
                <w:szCs w:val="20"/>
                <w:lang w:val="en-GB"/>
              </w:rPr>
              <w:t>01/03/2025</w:t>
            </w:r>
          </w:p>
        </w:tc>
      </w:tr>
      <w:tr w:rsidR="004D73AC" w:rsidRPr="00586BE0" w14:paraId="232CF718" w14:textId="77777777" w:rsidTr="004D73AC">
        <w:trPr>
          <w:trHeight w:hRule="exact" w:val="397"/>
        </w:trPr>
        <w:tc>
          <w:tcPr>
            <w:tcW w:w="2376" w:type="dxa"/>
            <w:shd w:val="clear" w:color="auto" w:fill="auto"/>
            <w:vAlign w:val="center"/>
          </w:tcPr>
          <w:p w14:paraId="06FF6569" w14:textId="77777777" w:rsidR="004D73AC" w:rsidRPr="004D73AC" w:rsidRDefault="004D73AC" w:rsidP="004D73AC">
            <w:pPr>
              <w:rPr>
                <w:rFonts w:ascii="Arial Narrow" w:hAnsi="Arial Narrow" w:cs="Arial"/>
                <w:bCs/>
                <w:noProof/>
                <w:sz w:val="18"/>
                <w:szCs w:val="18"/>
                <w:lang w:val="en-GB"/>
              </w:rPr>
            </w:pPr>
          </w:p>
        </w:tc>
        <w:tc>
          <w:tcPr>
            <w:tcW w:w="3685" w:type="dxa"/>
            <w:shd w:val="clear" w:color="auto" w:fill="auto"/>
            <w:vAlign w:val="center"/>
          </w:tcPr>
          <w:p w14:paraId="0EE21ADB" w14:textId="6BEB21F0" w:rsidR="004D73AC" w:rsidRPr="00886A13" w:rsidRDefault="004D73AC" w:rsidP="004D73AC">
            <w:pPr>
              <w:rPr>
                <w:rFonts w:ascii="Arial Narrow" w:hAnsi="Arial Narrow" w:cs="Arial"/>
                <w:bCs/>
                <w:noProof/>
                <w:sz w:val="18"/>
                <w:szCs w:val="18"/>
                <w:lang w:val="en-GB"/>
              </w:rPr>
            </w:pPr>
            <w:r w:rsidRPr="00586BE0">
              <w:rPr>
                <w:rFonts w:ascii="Arial Narrow" w:hAnsi="Arial Narrow" w:cs="Arial"/>
                <w:bCs/>
                <w:noProof/>
                <w:sz w:val="18"/>
                <w:szCs w:val="18"/>
                <w:lang w:val="en-GB"/>
              </w:rPr>
              <w:t>Deadline for 1st round invitations</w:t>
            </w:r>
          </w:p>
        </w:tc>
        <w:tc>
          <w:tcPr>
            <w:tcW w:w="3685" w:type="dxa"/>
            <w:tcBorders>
              <w:right w:val="single" w:sz="4" w:space="0" w:color="auto"/>
            </w:tcBorders>
            <w:shd w:val="clear" w:color="auto" w:fill="auto"/>
            <w:vAlign w:val="center"/>
          </w:tcPr>
          <w:p w14:paraId="132CEF65" w14:textId="30D51F79" w:rsidR="004D73AC" w:rsidRDefault="00B04E29" w:rsidP="004D73AC">
            <w:pPr>
              <w:rPr>
                <w:rFonts w:cs="Arial"/>
                <w:bCs/>
                <w:noProof/>
                <w:szCs w:val="20"/>
                <w:lang w:val="en-GB"/>
              </w:rPr>
            </w:pPr>
            <w:r>
              <w:rPr>
                <w:rFonts w:cs="Arial"/>
                <w:bCs/>
                <w:noProof/>
                <w:szCs w:val="20"/>
                <w:lang w:val="en-GB"/>
              </w:rPr>
              <w:t>31/03/2025</w:t>
            </w:r>
          </w:p>
        </w:tc>
      </w:tr>
      <w:tr w:rsidR="004D73AC" w:rsidRPr="00ED0320" w14:paraId="2C7A93A9" w14:textId="77777777" w:rsidTr="004D73AC">
        <w:trPr>
          <w:trHeight w:hRule="exact" w:val="397"/>
        </w:trPr>
        <w:tc>
          <w:tcPr>
            <w:tcW w:w="2376" w:type="dxa"/>
            <w:shd w:val="clear" w:color="auto" w:fill="DBE5F1" w:themeFill="accent1" w:themeFillTint="33"/>
            <w:vAlign w:val="center"/>
          </w:tcPr>
          <w:p w14:paraId="5A1D5210" w14:textId="77777777" w:rsidR="004D73AC" w:rsidRPr="004D73AC" w:rsidRDefault="004D73AC" w:rsidP="004D73AC">
            <w:pPr>
              <w:rPr>
                <w:rFonts w:ascii="Arial Narrow" w:hAnsi="Arial Narrow" w:cs="Arial"/>
                <w:bCs/>
                <w:noProof/>
                <w:sz w:val="18"/>
                <w:szCs w:val="18"/>
                <w:lang w:val="en-GB"/>
              </w:rPr>
            </w:pPr>
          </w:p>
        </w:tc>
        <w:tc>
          <w:tcPr>
            <w:tcW w:w="3685" w:type="dxa"/>
            <w:shd w:val="clear" w:color="auto" w:fill="DBE5F1" w:themeFill="accent1" w:themeFillTint="33"/>
            <w:vAlign w:val="center"/>
          </w:tcPr>
          <w:p w14:paraId="31E20994" w14:textId="3681F810" w:rsidR="004D73AC" w:rsidRPr="00886A13" w:rsidRDefault="004D73AC" w:rsidP="004D73AC">
            <w:pPr>
              <w:rPr>
                <w:rFonts w:ascii="Arial Narrow" w:hAnsi="Arial Narrow" w:cs="Arial"/>
                <w:bCs/>
                <w:noProof/>
                <w:sz w:val="18"/>
                <w:szCs w:val="18"/>
                <w:lang w:val="en-GB"/>
              </w:rPr>
            </w:pPr>
            <w:r w:rsidRPr="00886A13">
              <w:rPr>
                <w:rFonts w:ascii="Arial Narrow" w:hAnsi="Arial Narrow" w:cs="Arial"/>
                <w:bCs/>
                <w:noProof/>
                <w:sz w:val="18"/>
                <w:szCs w:val="18"/>
                <w:lang w:val="en-GB"/>
              </w:rPr>
              <w:t>2</w:t>
            </w:r>
            <w:r w:rsidRPr="00886A13">
              <w:rPr>
                <w:rFonts w:ascii="Arial Narrow" w:hAnsi="Arial Narrow" w:cs="Arial"/>
                <w:bCs/>
                <w:noProof/>
                <w:sz w:val="18"/>
                <w:szCs w:val="18"/>
                <w:vertAlign w:val="superscript"/>
                <w:lang w:val="en-GB"/>
              </w:rPr>
              <w:t>nd</w:t>
            </w:r>
            <w:r w:rsidRPr="00886A13">
              <w:rPr>
                <w:rFonts w:ascii="Arial Narrow" w:hAnsi="Arial Narrow" w:cs="Arial"/>
                <w:bCs/>
                <w:noProof/>
                <w:sz w:val="18"/>
                <w:szCs w:val="18"/>
                <w:lang w:val="en-GB"/>
              </w:rPr>
              <w:t xml:space="preserve"> Round invitations</w:t>
            </w:r>
          </w:p>
        </w:tc>
        <w:tc>
          <w:tcPr>
            <w:tcW w:w="3685" w:type="dxa"/>
            <w:tcBorders>
              <w:right w:val="single" w:sz="4" w:space="0" w:color="auto"/>
            </w:tcBorders>
            <w:shd w:val="clear" w:color="auto" w:fill="DBE5F1" w:themeFill="accent1" w:themeFillTint="33"/>
            <w:vAlign w:val="center"/>
          </w:tcPr>
          <w:p w14:paraId="47963D78" w14:textId="0060B264" w:rsidR="004D73AC" w:rsidRDefault="004D73AC" w:rsidP="004D73AC">
            <w:pPr>
              <w:rPr>
                <w:rFonts w:cs="Arial"/>
                <w:bCs/>
                <w:noProof/>
                <w:szCs w:val="20"/>
                <w:lang w:val="en-GB"/>
              </w:rPr>
            </w:pPr>
          </w:p>
        </w:tc>
      </w:tr>
      <w:tr w:rsidR="004D73AC" w:rsidRPr="00776ECD" w14:paraId="46B566C9" w14:textId="77777777" w:rsidTr="004D73AC">
        <w:trPr>
          <w:trHeight w:hRule="exact" w:val="397"/>
        </w:trPr>
        <w:tc>
          <w:tcPr>
            <w:tcW w:w="2376" w:type="dxa"/>
            <w:shd w:val="clear" w:color="auto" w:fill="auto"/>
            <w:vAlign w:val="center"/>
          </w:tcPr>
          <w:p w14:paraId="6F50428B" w14:textId="77777777" w:rsidR="004D73AC" w:rsidRPr="004D73AC" w:rsidRDefault="004D73AC" w:rsidP="004D73AC">
            <w:pPr>
              <w:rPr>
                <w:rFonts w:ascii="Arial Narrow" w:hAnsi="Arial Narrow" w:cs="Arial"/>
                <w:bCs/>
                <w:noProof/>
                <w:sz w:val="18"/>
                <w:szCs w:val="18"/>
                <w:lang w:val="en-GB"/>
              </w:rPr>
            </w:pPr>
          </w:p>
        </w:tc>
        <w:tc>
          <w:tcPr>
            <w:tcW w:w="3685" w:type="dxa"/>
            <w:shd w:val="clear" w:color="auto" w:fill="auto"/>
            <w:vAlign w:val="center"/>
          </w:tcPr>
          <w:p w14:paraId="7515B705" w14:textId="33164BAA" w:rsidR="004D73AC" w:rsidRPr="00886A13" w:rsidRDefault="004D73AC" w:rsidP="004D73AC">
            <w:pPr>
              <w:rPr>
                <w:rFonts w:ascii="Arial Narrow" w:hAnsi="Arial Narrow" w:cs="Arial"/>
                <w:bCs/>
                <w:noProof/>
                <w:sz w:val="18"/>
                <w:szCs w:val="18"/>
                <w:lang w:val="en-GB"/>
              </w:rPr>
            </w:pPr>
            <w:r w:rsidRPr="00886A13">
              <w:rPr>
                <w:rFonts w:ascii="Arial Narrow" w:hAnsi="Arial Narrow" w:cs="Arial"/>
                <w:noProof/>
                <w:sz w:val="18"/>
                <w:szCs w:val="18"/>
                <w:lang w:val="en-GB"/>
              </w:rPr>
              <w:t>Deadline for 2</w:t>
            </w:r>
            <w:r w:rsidRPr="00886A13">
              <w:rPr>
                <w:rFonts w:ascii="Arial Narrow" w:hAnsi="Arial Narrow" w:cs="Arial"/>
                <w:noProof/>
                <w:sz w:val="18"/>
                <w:szCs w:val="18"/>
                <w:vertAlign w:val="superscript"/>
                <w:lang w:val="en-GB"/>
              </w:rPr>
              <w:t>nd</w:t>
            </w:r>
            <w:r w:rsidRPr="00886A13">
              <w:rPr>
                <w:rFonts w:ascii="Arial Narrow" w:hAnsi="Arial Narrow" w:cs="Arial"/>
                <w:noProof/>
                <w:sz w:val="18"/>
                <w:szCs w:val="18"/>
                <w:lang w:val="en-GB"/>
              </w:rPr>
              <w:t xml:space="preserve"> round invitations</w:t>
            </w:r>
          </w:p>
        </w:tc>
        <w:tc>
          <w:tcPr>
            <w:tcW w:w="3685" w:type="dxa"/>
            <w:tcBorders>
              <w:right w:val="single" w:sz="4" w:space="0" w:color="auto"/>
            </w:tcBorders>
            <w:shd w:val="clear" w:color="auto" w:fill="auto"/>
            <w:vAlign w:val="center"/>
          </w:tcPr>
          <w:p w14:paraId="5D1B23A4" w14:textId="30BDE5EC" w:rsidR="004D73AC" w:rsidRDefault="004D73AC" w:rsidP="004D73AC">
            <w:pPr>
              <w:rPr>
                <w:rFonts w:cs="Arial"/>
                <w:bCs/>
                <w:noProof/>
                <w:szCs w:val="20"/>
                <w:lang w:val="en-GB"/>
              </w:rPr>
            </w:pPr>
          </w:p>
        </w:tc>
      </w:tr>
    </w:tbl>
    <w:tbl>
      <w:tblPr>
        <w:tblW w:w="9747"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376"/>
        <w:gridCol w:w="7371"/>
      </w:tblGrid>
      <w:tr w:rsidR="001721C2" w:rsidRPr="00BC110F" w14:paraId="3E546F6E" w14:textId="77777777" w:rsidTr="001721C2">
        <w:tc>
          <w:tcPr>
            <w:tcW w:w="2376" w:type="dxa"/>
            <w:tcBorders>
              <w:right w:val="nil"/>
            </w:tcBorders>
            <w:shd w:val="clear" w:color="auto" w:fill="auto"/>
          </w:tcPr>
          <w:p w14:paraId="55728F2F" w14:textId="77777777" w:rsidR="00886A13" w:rsidRDefault="001721C2" w:rsidP="00886A13">
            <w:pPr>
              <w:spacing w:before="60" w:after="60"/>
              <w:rPr>
                <w:rFonts w:ascii="Arial Narrow" w:hAnsi="Arial Narrow" w:cs="Arial"/>
                <w:bCs/>
                <w:noProof/>
                <w:sz w:val="18"/>
                <w:szCs w:val="18"/>
                <w:lang w:val="en-GB"/>
              </w:rPr>
            </w:pPr>
            <w:r w:rsidRPr="00886A13">
              <w:rPr>
                <w:rFonts w:ascii="Arial Narrow" w:hAnsi="Arial Narrow" w:cs="Arial"/>
                <w:bCs/>
                <w:noProof/>
                <w:sz w:val="18"/>
                <w:szCs w:val="18"/>
                <w:lang w:val="en-GB"/>
              </w:rPr>
              <w:t>Policy on Entry fee refunds</w:t>
            </w:r>
          </w:p>
          <w:p w14:paraId="72AB4ED1" w14:textId="6A900841" w:rsidR="001721C2" w:rsidRPr="00ED0320" w:rsidRDefault="001721C2" w:rsidP="00886A13">
            <w:pPr>
              <w:spacing w:before="60" w:after="60"/>
              <w:rPr>
                <w:rFonts w:ascii="Arial Narrow" w:hAnsi="Arial Narrow" w:cs="Arial"/>
                <w:bCs/>
                <w:noProof/>
                <w:sz w:val="18"/>
                <w:szCs w:val="18"/>
                <w:lang w:val="en-GB"/>
              </w:rPr>
            </w:pPr>
          </w:p>
        </w:tc>
        <w:tc>
          <w:tcPr>
            <w:tcW w:w="7371" w:type="dxa"/>
            <w:tcBorders>
              <w:left w:val="nil"/>
            </w:tcBorders>
            <w:shd w:val="clear" w:color="auto" w:fill="auto"/>
          </w:tcPr>
          <w:p w14:paraId="30FB9373" w14:textId="37066E4D" w:rsidR="001721C2" w:rsidRPr="00ED0320" w:rsidRDefault="00B04E29" w:rsidP="00CA3FC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100% money back until 30/06</w:t>
            </w:r>
            <w:r w:rsidR="00776ECD">
              <w:rPr>
                <w:rFonts w:ascii="Arial Narrow" w:hAnsi="Arial Narrow" w:cs="Arial"/>
                <w:bCs/>
                <w:noProof/>
                <w:color w:val="002060"/>
                <w:sz w:val="18"/>
                <w:szCs w:val="18"/>
                <w:lang w:val="en-GB"/>
              </w:rPr>
              <w:t>/2025</w:t>
            </w:r>
            <w:r>
              <w:rPr>
                <w:rFonts w:ascii="Arial Narrow" w:hAnsi="Arial Narrow" w:cs="Arial"/>
                <w:bCs/>
                <w:noProof/>
                <w:color w:val="002060"/>
                <w:sz w:val="18"/>
                <w:szCs w:val="18"/>
                <w:lang w:val="en-GB"/>
              </w:rPr>
              <w:t xml:space="preserve">, </w:t>
            </w:r>
            <w:r w:rsidR="00BC110F">
              <w:rPr>
                <w:rFonts w:ascii="Arial Narrow" w:hAnsi="Arial Narrow" w:cs="Arial"/>
                <w:bCs/>
                <w:noProof/>
                <w:color w:val="002060"/>
                <w:sz w:val="18"/>
                <w:szCs w:val="18"/>
                <w:lang w:val="en-GB"/>
              </w:rPr>
              <w:t>50% till 31/08.</w:t>
            </w:r>
          </w:p>
        </w:tc>
      </w:tr>
      <w:tr w:rsidR="00316794" w:rsidRPr="00ED0320" w14:paraId="68F1F6FF" w14:textId="77777777" w:rsidTr="00316794">
        <w:tc>
          <w:tcPr>
            <w:tcW w:w="2376" w:type="dxa"/>
            <w:tcBorders>
              <w:right w:val="nil"/>
            </w:tcBorders>
            <w:shd w:val="clear" w:color="auto" w:fill="8DB3E2" w:themeFill="text2" w:themeFillTint="66"/>
          </w:tcPr>
          <w:p w14:paraId="4843A1D5" w14:textId="77777777" w:rsidR="00316794" w:rsidRPr="00ED0320" w:rsidRDefault="00316794" w:rsidP="00CA3FC6">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Protest Fee </w:t>
            </w:r>
            <w:r w:rsidRPr="00ED0320">
              <w:rPr>
                <w:rFonts w:ascii="Arial Narrow" w:hAnsi="Arial Narrow" w:cs="Arial"/>
                <w:bCs/>
                <w:i/>
                <w:noProof/>
                <w:sz w:val="14"/>
                <w:szCs w:val="18"/>
                <w:lang w:val="en-GB"/>
              </w:rPr>
              <w:t>(amount, currency)</w:t>
            </w:r>
          </w:p>
        </w:tc>
        <w:tc>
          <w:tcPr>
            <w:tcW w:w="7371" w:type="dxa"/>
            <w:tcBorders>
              <w:left w:val="nil"/>
            </w:tcBorders>
            <w:shd w:val="clear" w:color="auto" w:fill="DBE5F1" w:themeFill="accent1" w:themeFillTint="33"/>
          </w:tcPr>
          <w:p w14:paraId="65A43E2B" w14:textId="05A0388E" w:rsidR="00316794" w:rsidRPr="00ED0320" w:rsidRDefault="00BC110F" w:rsidP="00CA3FC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100€</w:t>
            </w:r>
          </w:p>
        </w:tc>
      </w:tr>
      <w:tr w:rsidR="00316794" w:rsidRPr="00ED0320" w14:paraId="6F25787D" w14:textId="77777777" w:rsidTr="006B5AE0">
        <w:tc>
          <w:tcPr>
            <w:tcW w:w="2376" w:type="dxa"/>
            <w:tcBorders>
              <w:right w:val="nil"/>
            </w:tcBorders>
            <w:shd w:val="clear" w:color="auto" w:fill="FFFFFF" w:themeFill="background1"/>
          </w:tcPr>
          <w:p w14:paraId="259D8CC0" w14:textId="77777777" w:rsidR="00316794" w:rsidRPr="006B5AE0" w:rsidRDefault="00316794" w:rsidP="00CA3FC6">
            <w:pPr>
              <w:spacing w:before="60" w:after="60"/>
              <w:rPr>
                <w:rFonts w:ascii="Arial Narrow" w:hAnsi="Arial Narrow" w:cs="Arial"/>
                <w:bCs/>
                <w:noProof/>
                <w:sz w:val="18"/>
                <w:szCs w:val="18"/>
                <w:lang w:val="en-GB"/>
              </w:rPr>
            </w:pPr>
            <w:r w:rsidRPr="006B5AE0">
              <w:rPr>
                <w:rFonts w:ascii="Arial Narrow" w:hAnsi="Arial Narrow" w:cs="Arial"/>
                <w:bCs/>
                <w:noProof/>
                <w:sz w:val="18"/>
                <w:szCs w:val="18"/>
                <w:lang w:val="en-GB"/>
              </w:rPr>
              <w:t>Official Language</w:t>
            </w:r>
          </w:p>
        </w:tc>
        <w:tc>
          <w:tcPr>
            <w:tcW w:w="7371" w:type="dxa"/>
            <w:tcBorders>
              <w:left w:val="nil"/>
            </w:tcBorders>
            <w:shd w:val="clear" w:color="auto" w:fill="auto"/>
          </w:tcPr>
          <w:p w14:paraId="282D5BBF" w14:textId="080EF100" w:rsidR="00316794" w:rsidRPr="00ED0320" w:rsidRDefault="00BC110F" w:rsidP="00CA3FC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ENGLISH</w:t>
            </w:r>
          </w:p>
        </w:tc>
      </w:tr>
    </w:tbl>
    <w:p w14:paraId="0B8C45E7" w14:textId="77777777" w:rsidR="00EF2131" w:rsidRPr="00ED0320" w:rsidRDefault="00EF2131">
      <w:pPr>
        <w:rPr>
          <w:noProof/>
          <w:lang w:val="en-GB"/>
        </w:rPr>
      </w:pPr>
      <w:r w:rsidRPr="00ED0320">
        <w:rPr>
          <w:noProof/>
          <w:lang w:val="en-GB"/>
        </w:rPr>
        <w:br w:type="page"/>
      </w:r>
    </w:p>
    <w:p w14:paraId="1F627760" w14:textId="77777777" w:rsidR="00EF2131" w:rsidRPr="00ED0320" w:rsidRDefault="00EF2131">
      <w:pPr>
        <w:rPr>
          <w:ins w:id="1" w:author="LindsayMuir" w:date="2017-04-13T14:34:00Z"/>
          <w:noProof/>
          <w:lang w:val="en-GB"/>
        </w:rPr>
      </w:pPr>
    </w:p>
    <w:tbl>
      <w:tblPr>
        <w:tblStyle w:val="Grilleclaire-Accent4"/>
        <w:tblW w:w="9776" w:type="dxa"/>
        <w:tblLook w:val="04A0" w:firstRow="1" w:lastRow="0" w:firstColumn="1" w:lastColumn="0" w:noHBand="0" w:noVBand="1"/>
      </w:tblPr>
      <w:tblGrid>
        <w:gridCol w:w="2376"/>
        <w:gridCol w:w="2798"/>
        <w:gridCol w:w="4602"/>
      </w:tblGrid>
      <w:tr w:rsidR="00AA216E" w:rsidRPr="00ED0320" w14:paraId="1C173090" w14:textId="77777777" w:rsidTr="003F6CA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776" w:type="dxa"/>
            <w:gridSpan w:val="3"/>
            <w:tcBorders>
              <w:bottom w:val="single" w:sz="4" w:space="0" w:color="auto"/>
            </w:tcBorders>
            <w:shd w:val="clear" w:color="auto" w:fill="8DB3E2" w:themeFill="text2" w:themeFillTint="66"/>
            <w:vAlign w:val="center"/>
          </w:tcPr>
          <w:p w14:paraId="1F8A6A28" w14:textId="77777777" w:rsidR="00AA216E" w:rsidRPr="00ED0320" w:rsidRDefault="00AA216E" w:rsidP="003F6CA8">
            <w:pPr>
              <w:spacing w:before="60" w:after="60"/>
              <w:rPr>
                <w:rFonts w:ascii="Arial Narrow" w:hAnsi="Arial Narrow" w:cs="Arial"/>
                <w:noProof/>
                <w:sz w:val="18"/>
                <w:szCs w:val="18"/>
                <w:lang w:val="en-GB"/>
              </w:rPr>
            </w:pPr>
            <w:r w:rsidRPr="00ED0320">
              <w:rPr>
                <w:rFonts w:ascii="Arial Narrow" w:hAnsi="Arial Narrow" w:cs="Arial"/>
                <w:noProof/>
                <w:sz w:val="18"/>
                <w:szCs w:val="18"/>
                <w:lang w:val="en-GB"/>
              </w:rPr>
              <w:t>ORGANISER AGREEMENT DETAILS</w:t>
            </w:r>
          </w:p>
        </w:tc>
      </w:tr>
      <w:tr w:rsidR="00843863" w:rsidRPr="00776ECD" w14:paraId="6132664F" w14:textId="77777777" w:rsidTr="00316794">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single" w:sz="4" w:space="0" w:color="auto"/>
              <w:right w:val="none" w:sz="0" w:space="0" w:color="auto"/>
            </w:tcBorders>
            <w:shd w:val="clear" w:color="auto" w:fill="DBE5F1" w:themeFill="accent1" w:themeFillTint="33"/>
          </w:tcPr>
          <w:p w14:paraId="40AEC859" w14:textId="77777777" w:rsidR="00843863" w:rsidRPr="00ED0320" w:rsidRDefault="00843863" w:rsidP="00316794">
            <w:pPr>
              <w:spacing w:before="60" w:after="60"/>
              <w:rPr>
                <w:rFonts w:ascii="Arial Narrow" w:hAnsi="Arial Narrow" w:cs="Arial"/>
                <w:b w:val="0"/>
                <w:bCs w:val="0"/>
                <w:noProof/>
                <w:sz w:val="18"/>
                <w:szCs w:val="18"/>
                <w:lang w:val="en-GB"/>
              </w:rPr>
            </w:pPr>
            <w:r w:rsidRPr="00ED0320">
              <w:rPr>
                <w:rFonts w:ascii="Arial Narrow" w:hAnsi="Arial Narrow" w:cs="Arial"/>
                <w:b w:val="0"/>
                <w:bCs w:val="0"/>
                <w:noProof/>
                <w:sz w:val="18"/>
                <w:szCs w:val="18"/>
                <w:lang w:val="en-GB"/>
              </w:rPr>
              <w:t>Safety Plan</w:t>
            </w:r>
            <w:r w:rsidR="00B973AF" w:rsidRPr="00ED0320">
              <w:rPr>
                <w:rFonts w:ascii="Arial Narrow" w:hAnsi="Arial Narrow" w:cs="Arial"/>
                <w:b w:val="0"/>
                <w:bCs w:val="0"/>
                <w:noProof/>
                <w:sz w:val="18"/>
                <w:szCs w:val="18"/>
                <w:lang w:val="en-GB"/>
              </w:rPr>
              <w:t xml:space="preserve"> and Risk Assessment</w:t>
            </w:r>
            <w:r w:rsidRPr="00ED0320">
              <w:rPr>
                <w:rFonts w:ascii="Arial Narrow" w:hAnsi="Arial Narrow" w:cs="Arial"/>
                <w:b w:val="0"/>
                <w:bCs w:val="0"/>
                <w:noProof/>
                <w:sz w:val="18"/>
                <w:szCs w:val="18"/>
                <w:lang w:val="en-GB"/>
              </w:rPr>
              <w:t>:</w:t>
            </w:r>
          </w:p>
        </w:tc>
        <w:tc>
          <w:tcPr>
            <w:tcW w:w="7400" w:type="dxa"/>
            <w:gridSpan w:val="2"/>
            <w:tcBorders>
              <w:top w:val="none" w:sz="0" w:space="0" w:color="auto"/>
              <w:left w:val="none" w:sz="0" w:space="0" w:color="auto"/>
              <w:bottom w:val="single" w:sz="4" w:space="0" w:color="000000" w:themeColor="text1"/>
              <w:right w:val="none" w:sz="0" w:space="0" w:color="auto"/>
            </w:tcBorders>
            <w:shd w:val="clear" w:color="auto" w:fill="DBE5F1" w:themeFill="accent1" w:themeFillTint="33"/>
          </w:tcPr>
          <w:p w14:paraId="0C48D57A" w14:textId="4AC77DAE" w:rsidR="00843863" w:rsidRPr="00ED0320" w:rsidRDefault="00843863" w:rsidP="00316794">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
                <w:bCs/>
                <w:noProof/>
                <w:sz w:val="18"/>
                <w:szCs w:val="18"/>
                <w:lang w:val="en-GB"/>
              </w:rPr>
            </w:pPr>
            <w:r w:rsidRPr="00ED0320">
              <w:rPr>
                <w:rFonts w:ascii="Arial Narrow" w:hAnsi="Arial Narrow" w:cs="Arial"/>
                <w:b/>
                <w:i/>
                <w:noProof/>
                <w:sz w:val="16"/>
                <w:szCs w:val="16"/>
                <w:lang w:val="en-GB"/>
              </w:rPr>
              <w:t>(Summery of the organizers Safety Plan</w:t>
            </w:r>
            <w:r w:rsidR="00C71461" w:rsidRPr="00ED0320">
              <w:rPr>
                <w:rFonts w:ascii="Arial Narrow" w:hAnsi="Arial Narrow" w:cs="Arial"/>
                <w:b/>
                <w:i/>
                <w:noProof/>
                <w:sz w:val="16"/>
                <w:szCs w:val="16"/>
                <w:lang w:val="en-GB"/>
              </w:rPr>
              <w:t xml:space="preserve"> / Risk Assessment</w:t>
            </w:r>
            <w:r w:rsidR="00316794" w:rsidRPr="00ED0320">
              <w:rPr>
                <w:rFonts w:ascii="Arial Narrow" w:hAnsi="Arial Narrow" w:cs="Arial"/>
                <w:b/>
                <w:i/>
                <w:noProof/>
                <w:sz w:val="16"/>
                <w:szCs w:val="16"/>
                <w:lang w:val="en-GB"/>
              </w:rPr>
              <w:t>.</w:t>
            </w:r>
            <w:r w:rsidRPr="00ED0320">
              <w:rPr>
                <w:rFonts w:ascii="Arial Narrow" w:hAnsi="Arial Narrow" w:cs="Arial"/>
                <w:b/>
                <w:i/>
                <w:noProof/>
                <w:sz w:val="16"/>
                <w:szCs w:val="16"/>
                <w:lang w:val="en-GB"/>
              </w:rPr>
              <w:t xml:space="preserve"> A full version </w:t>
            </w:r>
            <w:r w:rsidR="00E60E33" w:rsidRPr="00ED0320">
              <w:rPr>
                <w:rFonts w:ascii="Arial Narrow" w:hAnsi="Arial Narrow" w:cs="Arial"/>
                <w:b/>
                <w:i/>
                <w:noProof/>
                <w:sz w:val="16"/>
                <w:szCs w:val="16"/>
                <w:lang w:val="en-GB"/>
              </w:rPr>
              <w:t>shall</w:t>
            </w:r>
            <w:r w:rsidRPr="00ED0320">
              <w:rPr>
                <w:rFonts w:ascii="Arial Narrow" w:hAnsi="Arial Narrow" w:cs="Arial"/>
                <w:b/>
                <w:i/>
                <w:noProof/>
                <w:sz w:val="16"/>
                <w:szCs w:val="16"/>
                <w:lang w:val="en-GB"/>
              </w:rPr>
              <w:t xml:space="preserve"> be submitted seperatly as an appendix to this document)</w:t>
            </w:r>
            <w:r w:rsidR="00BC110F">
              <w:rPr>
                <w:rFonts w:ascii="Arial Narrow" w:hAnsi="Arial Narrow" w:cs="Arial"/>
                <w:b/>
                <w:i/>
                <w:noProof/>
                <w:sz w:val="16"/>
                <w:szCs w:val="16"/>
                <w:lang w:val="en-GB"/>
              </w:rPr>
              <w:t xml:space="preserve"> Safety plan approved by the local authirity for events with public. Secured acces for the teams. Secured launch aera with secured acces . secured area around the hydrogen trucks. Plan to be sent separately.</w:t>
            </w:r>
            <w:r w:rsidR="00776ECD">
              <w:rPr>
                <w:rFonts w:ascii="Arial Narrow" w:hAnsi="Arial Narrow" w:cs="Arial"/>
                <w:b/>
                <w:i/>
                <w:noProof/>
                <w:sz w:val="16"/>
                <w:szCs w:val="16"/>
                <w:lang w:val="en-GB"/>
              </w:rPr>
              <w:t xml:space="preserve">  </w:t>
            </w:r>
            <w:r w:rsidR="00776ECD" w:rsidRPr="00776ECD">
              <w:rPr>
                <w:rFonts w:ascii="Arial Narrow" w:hAnsi="Arial Narrow" w:cs="Arial"/>
                <w:b/>
                <w:i/>
                <w:noProof/>
                <w:sz w:val="16"/>
                <w:szCs w:val="16"/>
                <w:highlight w:val="yellow"/>
                <w:lang w:val="en-GB"/>
              </w:rPr>
              <w:t>See plan attached more details to be sent later</w:t>
            </w:r>
            <w:r w:rsidR="00776ECD">
              <w:rPr>
                <w:rFonts w:ascii="Arial Narrow" w:hAnsi="Arial Narrow" w:cs="Arial"/>
                <w:b/>
                <w:i/>
                <w:noProof/>
                <w:sz w:val="16"/>
                <w:szCs w:val="16"/>
                <w:lang w:val="en-GB"/>
              </w:rPr>
              <w:t xml:space="preserve"> </w:t>
            </w:r>
          </w:p>
        </w:tc>
      </w:tr>
      <w:tr w:rsidR="00E60E33" w:rsidRPr="00776ECD" w14:paraId="2712FD1C" w14:textId="77777777" w:rsidTr="00316794">
        <w:trPr>
          <w:cnfStyle w:val="000000010000" w:firstRow="0" w:lastRow="0" w:firstColumn="0" w:lastColumn="0" w:oddVBand="0" w:evenVBand="0" w:oddHBand="0" w:evenHBand="1"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2376" w:type="dxa"/>
            <w:vMerge w:val="restart"/>
            <w:tcBorders>
              <w:top w:val="single" w:sz="4" w:space="0" w:color="auto"/>
              <w:left w:val="single" w:sz="4" w:space="0" w:color="auto"/>
              <w:bottom w:val="single" w:sz="4" w:space="0" w:color="auto"/>
              <w:right w:val="single" w:sz="4" w:space="0" w:color="000000" w:themeColor="text1"/>
            </w:tcBorders>
            <w:shd w:val="clear" w:color="auto" w:fill="FFFFFF" w:themeFill="background1"/>
          </w:tcPr>
          <w:p w14:paraId="658BDF5B" w14:textId="77777777" w:rsidR="00E60E33" w:rsidRPr="00ED0320" w:rsidRDefault="00E60E33" w:rsidP="00B973AF">
            <w:pPr>
              <w:spacing w:before="60" w:after="60"/>
              <w:rPr>
                <w:rFonts w:ascii="Arial Narrow" w:hAnsi="Arial Narrow" w:cs="Arial"/>
                <w:b w:val="0"/>
                <w:bCs w:val="0"/>
                <w:noProof/>
                <w:sz w:val="18"/>
                <w:szCs w:val="18"/>
                <w:lang w:val="en-GB"/>
              </w:rPr>
            </w:pPr>
            <w:r w:rsidRPr="00ED0320">
              <w:rPr>
                <w:rFonts w:ascii="Arial Narrow" w:hAnsi="Arial Narrow" w:cs="Arial"/>
                <w:b w:val="0"/>
                <w:bCs w:val="0"/>
                <w:noProof/>
                <w:sz w:val="18"/>
                <w:szCs w:val="18"/>
                <w:lang w:val="en-GB"/>
              </w:rPr>
              <w:t xml:space="preserve">Medical </w:t>
            </w:r>
            <w:r w:rsidR="00B973AF" w:rsidRPr="00ED0320">
              <w:rPr>
                <w:rFonts w:ascii="Arial Narrow" w:hAnsi="Arial Narrow" w:cs="Arial"/>
                <w:b w:val="0"/>
                <w:bCs w:val="0"/>
                <w:noProof/>
                <w:sz w:val="18"/>
                <w:szCs w:val="18"/>
                <w:lang w:val="en-GB"/>
              </w:rPr>
              <w:t xml:space="preserve">Rescue and Emergency </w:t>
            </w:r>
            <w:r w:rsidRPr="00ED0320">
              <w:rPr>
                <w:rFonts w:ascii="Arial Narrow" w:hAnsi="Arial Narrow" w:cs="Arial"/>
                <w:b w:val="0"/>
                <w:bCs w:val="0"/>
                <w:noProof/>
                <w:sz w:val="18"/>
                <w:szCs w:val="18"/>
                <w:lang w:val="en-GB"/>
              </w:rPr>
              <w:t>Assistance</w:t>
            </w:r>
            <w:r w:rsidRPr="00ED0320">
              <w:rPr>
                <w:rFonts w:ascii="Arial Narrow" w:hAnsi="Arial Narrow" w:cs="Arial"/>
                <w:b w:val="0"/>
                <w:bCs w:val="0"/>
                <w:noProof/>
                <w:sz w:val="18"/>
                <w:szCs w:val="18"/>
                <w:lang w:val="en-GB"/>
              </w:rPr>
              <w:br/>
            </w:r>
          </w:p>
        </w:tc>
        <w:tc>
          <w:tcPr>
            <w:tcW w:w="74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BB2F1D" w14:textId="77777777" w:rsidR="000E60ED" w:rsidRDefault="00E60E33" w:rsidP="008F29AE">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i/>
                <w:noProof/>
                <w:sz w:val="16"/>
                <w:szCs w:val="16"/>
                <w:lang w:val="en-GB"/>
              </w:rPr>
            </w:pPr>
            <w:r w:rsidRPr="00ED0320">
              <w:rPr>
                <w:rFonts w:ascii="Arial Narrow" w:hAnsi="Arial Narrow" w:cs="Arial"/>
                <w:bCs/>
                <w:noProof/>
                <w:sz w:val="18"/>
                <w:szCs w:val="18"/>
                <w:lang w:val="en-GB"/>
              </w:rPr>
              <w:t xml:space="preserve">Briefing Centre: </w:t>
            </w:r>
            <w:r w:rsidRPr="00ED0320">
              <w:rPr>
                <w:rFonts w:ascii="Arial Narrow" w:hAnsi="Arial Narrow" w:cs="Arial"/>
                <w:bCs/>
                <w:i/>
                <w:noProof/>
                <w:sz w:val="16"/>
                <w:szCs w:val="16"/>
                <w:lang w:val="en-GB"/>
              </w:rPr>
              <w:t>(please describe what kind of medical assistance will be guaranteed)</w:t>
            </w:r>
          </w:p>
          <w:p w14:paraId="43A83556" w14:textId="3A696101" w:rsidR="00E60E33" w:rsidRPr="000E60ED" w:rsidRDefault="00BC110F" w:rsidP="008F29AE">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i/>
                <w:noProof/>
                <w:sz w:val="16"/>
                <w:szCs w:val="16"/>
                <w:lang w:val="en-GB"/>
              </w:rPr>
            </w:pPr>
            <w:r>
              <w:rPr>
                <w:rFonts w:ascii="Arial Narrow" w:hAnsi="Arial Narrow" w:cs="Arial"/>
                <w:bCs/>
                <w:noProof/>
                <w:sz w:val="18"/>
                <w:szCs w:val="18"/>
                <w:lang w:val="en-GB"/>
              </w:rPr>
              <w:t>Emergency services to be called if necessary</w:t>
            </w:r>
          </w:p>
        </w:tc>
      </w:tr>
      <w:tr w:rsidR="00E60E33" w:rsidRPr="00776ECD" w14:paraId="1A05410C" w14:textId="77777777" w:rsidTr="00316794">
        <w:trPr>
          <w:cnfStyle w:val="000000100000" w:firstRow="0" w:lastRow="0" w:firstColumn="0" w:lastColumn="0" w:oddVBand="0" w:evenVBand="0" w:oddHBand="1"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2376" w:type="dxa"/>
            <w:vMerge/>
            <w:tcBorders>
              <w:left w:val="single" w:sz="4" w:space="0" w:color="auto"/>
              <w:bottom w:val="single" w:sz="4" w:space="0" w:color="auto"/>
              <w:right w:val="single" w:sz="4" w:space="0" w:color="auto"/>
            </w:tcBorders>
          </w:tcPr>
          <w:p w14:paraId="1E84DEFC" w14:textId="77777777" w:rsidR="00E60E33" w:rsidRPr="00ED0320" w:rsidRDefault="00E60E33" w:rsidP="008F29AE">
            <w:pPr>
              <w:spacing w:before="60" w:after="60"/>
              <w:rPr>
                <w:rFonts w:ascii="Arial Narrow" w:hAnsi="Arial Narrow" w:cs="Arial"/>
                <w:bCs w:val="0"/>
                <w:noProof/>
                <w:sz w:val="18"/>
                <w:szCs w:val="18"/>
                <w:lang w:val="en-GB"/>
              </w:rPr>
            </w:pPr>
          </w:p>
        </w:tc>
        <w:tc>
          <w:tcPr>
            <w:tcW w:w="7400" w:type="dxa"/>
            <w:gridSpan w:val="2"/>
            <w:tcBorders>
              <w:top w:val="single" w:sz="4" w:space="0" w:color="000000" w:themeColor="text1"/>
              <w:left w:val="single" w:sz="4" w:space="0" w:color="auto"/>
            </w:tcBorders>
            <w:shd w:val="clear" w:color="auto" w:fill="DBE5F1" w:themeFill="accent1" w:themeFillTint="33"/>
          </w:tcPr>
          <w:p w14:paraId="6A6B2BC8" w14:textId="77777777" w:rsidR="00E60E33" w:rsidRPr="00ED0320" w:rsidRDefault="00E60E33" w:rsidP="008F29AE">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i/>
                <w:noProof/>
                <w:sz w:val="16"/>
                <w:szCs w:val="16"/>
                <w:lang w:val="en-GB"/>
              </w:rPr>
            </w:pPr>
            <w:r w:rsidRPr="00ED0320">
              <w:rPr>
                <w:rFonts w:ascii="Arial Narrow" w:hAnsi="Arial Narrow" w:cs="Arial"/>
                <w:bCs/>
                <w:noProof/>
                <w:sz w:val="18"/>
                <w:szCs w:val="18"/>
                <w:lang w:val="en-GB"/>
              </w:rPr>
              <w:t xml:space="preserve">Launch Fields:  </w:t>
            </w:r>
            <w:r w:rsidRPr="00ED0320">
              <w:rPr>
                <w:rFonts w:ascii="Arial Narrow" w:hAnsi="Arial Narrow" w:cs="Arial"/>
                <w:bCs/>
                <w:i/>
                <w:noProof/>
                <w:sz w:val="16"/>
                <w:szCs w:val="16"/>
                <w:lang w:val="en-GB"/>
              </w:rPr>
              <w:t>(please describe what kind of medical assistance will be guaranteed)</w:t>
            </w:r>
          </w:p>
          <w:p w14:paraId="2C7B8760" w14:textId="0744CDE7" w:rsidR="00E60E33" w:rsidRPr="00ED0320" w:rsidRDefault="00BC110F" w:rsidP="008F29AE">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r>
              <w:rPr>
                <w:rFonts w:ascii="Arial Narrow" w:hAnsi="Arial Narrow" w:cs="Arial"/>
                <w:bCs/>
                <w:noProof/>
                <w:sz w:val="18"/>
                <w:szCs w:val="18"/>
                <w:lang w:val="en-GB"/>
              </w:rPr>
              <w:t>Firemen and emergency services on site</w:t>
            </w:r>
          </w:p>
        </w:tc>
      </w:tr>
      <w:tr w:rsidR="00E60E33" w:rsidRPr="00776ECD" w14:paraId="2AF39C43" w14:textId="77777777" w:rsidTr="004B3CBA">
        <w:trPr>
          <w:cnfStyle w:val="000000010000" w:firstRow="0" w:lastRow="0" w:firstColumn="0" w:lastColumn="0" w:oddVBand="0" w:evenVBand="0" w:oddHBand="0" w:evenHBand="1"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2376" w:type="dxa"/>
            <w:vMerge/>
            <w:tcBorders>
              <w:left w:val="single" w:sz="4" w:space="0" w:color="auto"/>
              <w:bottom w:val="single" w:sz="4" w:space="0" w:color="auto"/>
              <w:right w:val="single" w:sz="4" w:space="0" w:color="auto"/>
            </w:tcBorders>
          </w:tcPr>
          <w:p w14:paraId="569D34A9" w14:textId="77777777" w:rsidR="00E60E33" w:rsidRPr="00ED0320" w:rsidRDefault="00E60E33" w:rsidP="008F29AE">
            <w:pPr>
              <w:spacing w:before="60" w:after="60"/>
              <w:rPr>
                <w:rFonts w:ascii="Arial Narrow" w:hAnsi="Arial Narrow" w:cs="Arial"/>
                <w:bCs w:val="0"/>
                <w:noProof/>
                <w:sz w:val="18"/>
                <w:szCs w:val="18"/>
                <w:lang w:val="en-GB"/>
              </w:rPr>
            </w:pPr>
          </w:p>
        </w:tc>
        <w:tc>
          <w:tcPr>
            <w:tcW w:w="7400" w:type="dxa"/>
            <w:gridSpan w:val="2"/>
            <w:tcBorders>
              <w:left w:val="single" w:sz="4" w:space="0" w:color="auto"/>
            </w:tcBorders>
            <w:shd w:val="clear" w:color="auto" w:fill="FFFFFF" w:themeFill="background1"/>
          </w:tcPr>
          <w:p w14:paraId="67FA2649" w14:textId="77777777" w:rsidR="00E60E33" w:rsidRPr="00ED0320" w:rsidRDefault="00E60E33" w:rsidP="008F29AE">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i/>
                <w:noProof/>
                <w:sz w:val="16"/>
                <w:szCs w:val="16"/>
                <w:lang w:val="en-GB"/>
              </w:rPr>
            </w:pPr>
            <w:r w:rsidRPr="00ED0320">
              <w:rPr>
                <w:rFonts w:ascii="Arial Narrow" w:hAnsi="Arial Narrow" w:cs="Arial"/>
                <w:bCs/>
                <w:noProof/>
                <w:sz w:val="18"/>
                <w:szCs w:val="18"/>
                <w:lang w:val="en-GB"/>
              </w:rPr>
              <w:t xml:space="preserve">During the flight times  </w:t>
            </w:r>
            <w:r w:rsidRPr="00ED0320">
              <w:rPr>
                <w:rFonts w:ascii="Arial Narrow" w:hAnsi="Arial Narrow" w:cs="Arial"/>
                <w:bCs/>
                <w:i/>
                <w:noProof/>
                <w:sz w:val="16"/>
                <w:szCs w:val="16"/>
                <w:lang w:val="en-GB"/>
              </w:rPr>
              <w:t>(please describe what kind of medical assistance will be guaranteed)</w:t>
            </w:r>
          </w:p>
          <w:p w14:paraId="029BB822" w14:textId="77777777" w:rsidR="00E60E33" w:rsidRPr="00ED0320" w:rsidRDefault="00E60E33" w:rsidP="008F29AE">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8"/>
                <w:szCs w:val="18"/>
                <w:lang w:val="en-GB"/>
              </w:rPr>
            </w:pPr>
          </w:p>
        </w:tc>
      </w:tr>
      <w:tr w:rsidR="00E60E33" w:rsidRPr="00ED0320" w14:paraId="1DA35EF2" w14:textId="77777777" w:rsidTr="004B3CBA">
        <w:trPr>
          <w:cnfStyle w:val="000000100000" w:firstRow="0" w:lastRow="0" w:firstColumn="0" w:lastColumn="0" w:oddVBand="0" w:evenVBand="0" w:oddHBand="1"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2376" w:type="dxa"/>
            <w:vMerge/>
            <w:tcBorders>
              <w:left w:val="single" w:sz="4" w:space="0" w:color="auto"/>
              <w:bottom w:val="single" w:sz="4" w:space="0" w:color="auto"/>
              <w:right w:val="single" w:sz="4" w:space="0" w:color="auto"/>
            </w:tcBorders>
          </w:tcPr>
          <w:p w14:paraId="5EBE7AC0" w14:textId="77777777" w:rsidR="00E60E33" w:rsidRPr="00ED0320" w:rsidRDefault="00E60E33" w:rsidP="008F29AE">
            <w:pPr>
              <w:spacing w:before="60" w:after="60"/>
              <w:rPr>
                <w:rFonts w:ascii="Arial Narrow" w:hAnsi="Arial Narrow" w:cs="Arial"/>
                <w:bCs w:val="0"/>
                <w:noProof/>
                <w:sz w:val="18"/>
                <w:szCs w:val="18"/>
                <w:lang w:val="en-GB"/>
              </w:rPr>
            </w:pPr>
          </w:p>
        </w:tc>
        <w:tc>
          <w:tcPr>
            <w:tcW w:w="7400" w:type="dxa"/>
            <w:gridSpan w:val="2"/>
            <w:tcBorders>
              <w:left w:val="single" w:sz="4" w:space="0" w:color="auto"/>
            </w:tcBorders>
            <w:shd w:val="clear" w:color="auto" w:fill="DBE5F1" w:themeFill="accent1" w:themeFillTint="33"/>
          </w:tcPr>
          <w:p w14:paraId="4C78025F" w14:textId="77777777" w:rsidR="00E60E33" w:rsidRPr="00ED0320" w:rsidRDefault="00E60E33" w:rsidP="008F29AE">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r w:rsidRPr="00ED0320">
              <w:rPr>
                <w:rFonts w:ascii="Arial Narrow" w:hAnsi="Arial Narrow" w:cs="Arial"/>
                <w:bCs/>
                <w:noProof/>
                <w:sz w:val="18"/>
                <w:szCs w:val="18"/>
                <w:lang w:val="en-GB"/>
              </w:rPr>
              <w:t>Other</w:t>
            </w:r>
          </w:p>
          <w:p w14:paraId="32FFE28F" w14:textId="77777777" w:rsidR="00E60E33" w:rsidRPr="00ED0320" w:rsidRDefault="00E60E33" w:rsidP="008F29AE">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p>
        </w:tc>
      </w:tr>
      <w:tr w:rsidR="00843863" w:rsidRPr="00776ECD" w14:paraId="4B8BE691" w14:textId="77777777" w:rsidTr="00316794">
        <w:trPr>
          <w:cnfStyle w:val="000000010000" w:firstRow="0" w:lastRow="0" w:firstColumn="0" w:lastColumn="0" w:oddVBand="0" w:evenVBand="0" w:oddHBand="0" w:evenHBand="1"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2376" w:type="dxa"/>
            <w:tcBorders>
              <w:top w:val="single" w:sz="4" w:space="0" w:color="auto"/>
            </w:tcBorders>
            <w:shd w:val="clear" w:color="auto" w:fill="DBE5F1" w:themeFill="accent1" w:themeFillTint="33"/>
          </w:tcPr>
          <w:p w14:paraId="1F7E18F9" w14:textId="77777777" w:rsidR="00843863" w:rsidRPr="00ED0320" w:rsidRDefault="00843863" w:rsidP="00843863">
            <w:pPr>
              <w:spacing w:before="60" w:after="60"/>
              <w:rPr>
                <w:rFonts w:ascii="Arial Narrow" w:hAnsi="Arial Narrow" w:cs="Arial"/>
                <w:b w:val="0"/>
                <w:noProof/>
                <w:sz w:val="18"/>
                <w:szCs w:val="18"/>
                <w:lang w:val="en-GB"/>
              </w:rPr>
            </w:pPr>
            <w:r w:rsidRPr="00ED0320">
              <w:rPr>
                <w:rFonts w:ascii="Arial Narrow" w:hAnsi="Arial Narrow" w:cs="Arial"/>
                <w:b w:val="0"/>
                <w:noProof/>
                <w:sz w:val="18"/>
                <w:szCs w:val="18"/>
                <w:lang w:val="en-GB"/>
              </w:rPr>
              <w:t>Media Rights (</w:t>
            </w:r>
            <w:r w:rsidRPr="00ED0320">
              <w:rPr>
                <w:rFonts w:ascii="Arial Narrow" w:hAnsi="Arial Narrow" w:cs="Arial"/>
                <w:b w:val="0"/>
                <w:i/>
                <w:noProof/>
                <w:sz w:val="16"/>
                <w:szCs w:val="16"/>
                <w:lang w:val="en-GB"/>
              </w:rPr>
              <w:t>as required by Article 6 of the Organisers Agreement</w:t>
            </w:r>
            <w:r w:rsidRPr="00ED0320">
              <w:rPr>
                <w:rFonts w:ascii="Arial Narrow" w:hAnsi="Arial Narrow" w:cs="Arial"/>
                <w:b w:val="0"/>
                <w:noProof/>
                <w:sz w:val="16"/>
                <w:szCs w:val="16"/>
                <w:lang w:val="en-GB"/>
              </w:rPr>
              <w:t>)</w:t>
            </w:r>
          </w:p>
        </w:tc>
        <w:tc>
          <w:tcPr>
            <w:tcW w:w="7400" w:type="dxa"/>
            <w:gridSpan w:val="2"/>
            <w:shd w:val="clear" w:color="auto" w:fill="DBE5F1" w:themeFill="accent1" w:themeFillTint="33"/>
          </w:tcPr>
          <w:p w14:paraId="4390BEA1" w14:textId="77777777" w:rsidR="00843863" w:rsidRPr="00ED0320" w:rsidRDefault="00843863"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6"/>
                <w:szCs w:val="16"/>
                <w:lang w:val="en-GB"/>
              </w:rPr>
            </w:pPr>
            <w:r w:rsidRPr="00ED0320">
              <w:rPr>
                <w:rFonts w:ascii="Arial Narrow" w:hAnsi="Arial Narrow" w:cs="Arial"/>
                <w:bCs/>
                <w:noProof/>
                <w:sz w:val="16"/>
                <w:szCs w:val="16"/>
                <w:lang w:val="en-GB"/>
              </w:rPr>
              <w:t>(State if the Organiser will have a media production for the event. If no then explanation is required)</w:t>
            </w:r>
          </w:p>
          <w:p w14:paraId="22EE0CD8" w14:textId="2E5EF602" w:rsidR="00843863" w:rsidRPr="00ED0320" w:rsidRDefault="000E60ED"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6"/>
                <w:szCs w:val="16"/>
                <w:lang w:val="en-GB"/>
              </w:rPr>
            </w:pPr>
            <w:r>
              <w:rPr>
                <w:rFonts w:ascii="Arial Narrow" w:hAnsi="Arial Narrow" w:cs="Arial"/>
                <w:bCs/>
                <w:noProof/>
                <w:sz w:val="16"/>
                <w:szCs w:val="16"/>
                <w:lang w:val="en-GB"/>
              </w:rPr>
              <w:t xml:space="preserve">With the support of the french olympic committee </w:t>
            </w:r>
            <w:r w:rsidR="0060278B">
              <w:rPr>
                <w:rFonts w:ascii="Arial Narrow" w:hAnsi="Arial Narrow" w:cs="Arial"/>
                <w:bCs/>
                <w:noProof/>
                <w:sz w:val="16"/>
                <w:szCs w:val="16"/>
                <w:lang w:val="en-GB"/>
              </w:rPr>
              <w:t>(</w:t>
            </w:r>
            <w:r>
              <w:rPr>
                <w:rFonts w:ascii="Arial Narrow" w:hAnsi="Arial Narrow" w:cs="Arial"/>
                <w:bCs/>
                <w:noProof/>
                <w:sz w:val="16"/>
                <w:szCs w:val="16"/>
                <w:lang w:val="en-GB"/>
              </w:rPr>
              <w:t>CNOSF) there will be a media production for the sport channel in France, Sport en France</w:t>
            </w:r>
          </w:p>
          <w:p w14:paraId="216F7298" w14:textId="77777777" w:rsidR="00843863" w:rsidRPr="00ED0320" w:rsidRDefault="00843863"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6"/>
                <w:szCs w:val="16"/>
                <w:lang w:val="en-GB"/>
              </w:rPr>
            </w:pPr>
          </w:p>
        </w:tc>
      </w:tr>
      <w:tr w:rsidR="002C174A" w:rsidRPr="000E60ED" w14:paraId="5B82AA3E" w14:textId="77777777" w:rsidTr="00316794">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2376" w:type="dxa"/>
            <w:shd w:val="clear" w:color="auto" w:fill="FFFFFF" w:themeFill="background1"/>
          </w:tcPr>
          <w:p w14:paraId="51192F1A" w14:textId="77777777" w:rsidR="00843863" w:rsidRPr="00ED0320" w:rsidRDefault="00843863" w:rsidP="002D372A">
            <w:pPr>
              <w:spacing w:before="60" w:after="60"/>
              <w:rPr>
                <w:rFonts w:ascii="Arial Narrow" w:hAnsi="Arial Narrow" w:cs="Arial"/>
                <w:b w:val="0"/>
                <w:noProof/>
                <w:sz w:val="18"/>
                <w:szCs w:val="18"/>
                <w:lang w:val="en-GB"/>
              </w:rPr>
            </w:pPr>
            <w:r w:rsidRPr="00ED0320">
              <w:rPr>
                <w:rFonts w:ascii="Arial Narrow" w:hAnsi="Arial Narrow" w:cs="Arial"/>
                <w:b w:val="0"/>
                <w:noProof/>
                <w:sz w:val="18"/>
                <w:szCs w:val="18"/>
                <w:lang w:val="en-GB"/>
              </w:rPr>
              <w:t>Commercial Rights (</w:t>
            </w:r>
            <w:r w:rsidRPr="00ED0320">
              <w:rPr>
                <w:rFonts w:ascii="Arial Narrow" w:hAnsi="Arial Narrow" w:cs="Arial"/>
                <w:b w:val="0"/>
                <w:i/>
                <w:noProof/>
                <w:sz w:val="16"/>
                <w:szCs w:val="16"/>
                <w:lang w:val="en-GB"/>
              </w:rPr>
              <w:t xml:space="preserve">as required by Article </w:t>
            </w:r>
            <w:r w:rsidR="002D372A" w:rsidRPr="00ED0320">
              <w:rPr>
                <w:rFonts w:ascii="Arial Narrow" w:hAnsi="Arial Narrow" w:cs="Arial"/>
                <w:b w:val="0"/>
                <w:i/>
                <w:noProof/>
                <w:sz w:val="16"/>
                <w:szCs w:val="16"/>
                <w:lang w:val="en-GB"/>
              </w:rPr>
              <w:t>7</w:t>
            </w:r>
            <w:r w:rsidRPr="00ED0320">
              <w:rPr>
                <w:rFonts w:ascii="Arial Narrow" w:hAnsi="Arial Narrow" w:cs="Arial"/>
                <w:b w:val="0"/>
                <w:i/>
                <w:noProof/>
                <w:sz w:val="16"/>
                <w:szCs w:val="16"/>
                <w:lang w:val="en-GB"/>
              </w:rPr>
              <w:t xml:space="preserve"> of the Organisers Agreement</w:t>
            </w:r>
            <w:r w:rsidRPr="00ED0320">
              <w:rPr>
                <w:rFonts w:ascii="Arial Narrow" w:hAnsi="Arial Narrow" w:cs="Arial"/>
                <w:b w:val="0"/>
                <w:noProof/>
                <w:sz w:val="16"/>
                <w:szCs w:val="16"/>
                <w:lang w:val="en-GB"/>
              </w:rPr>
              <w:t>)</w:t>
            </w:r>
          </w:p>
        </w:tc>
        <w:tc>
          <w:tcPr>
            <w:tcW w:w="7400" w:type="dxa"/>
            <w:gridSpan w:val="2"/>
            <w:shd w:val="clear" w:color="auto" w:fill="FFFFFF" w:themeFill="background1"/>
          </w:tcPr>
          <w:p w14:paraId="4E30DDE6" w14:textId="77777777" w:rsidR="00843863" w:rsidRPr="00ED0320" w:rsidRDefault="00843863"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6"/>
                <w:szCs w:val="16"/>
                <w:lang w:val="en-GB"/>
              </w:rPr>
            </w:pPr>
            <w:r w:rsidRPr="00ED0320">
              <w:rPr>
                <w:rFonts w:ascii="Arial Narrow" w:hAnsi="Arial Narrow" w:cs="Arial"/>
                <w:bCs/>
                <w:noProof/>
                <w:sz w:val="16"/>
                <w:szCs w:val="16"/>
                <w:lang w:val="en-GB"/>
              </w:rPr>
              <w:t>(Describe the Commercial/Sponsorship concept, and how the revenue distribution will be implemented)</w:t>
            </w:r>
          </w:p>
          <w:p w14:paraId="43BD9825" w14:textId="29CE2443" w:rsidR="00843863" w:rsidRPr="00ED0320" w:rsidRDefault="000E60ED"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6"/>
                <w:szCs w:val="16"/>
                <w:lang w:val="en-GB"/>
              </w:rPr>
            </w:pPr>
            <w:r>
              <w:rPr>
                <w:rFonts w:ascii="Arial Narrow" w:hAnsi="Arial Narrow" w:cs="Arial"/>
                <w:bCs/>
                <w:noProof/>
                <w:sz w:val="16"/>
                <w:szCs w:val="16"/>
                <w:lang w:val="en-GB"/>
              </w:rPr>
              <w:t>To be decided</w:t>
            </w:r>
          </w:p>
        </w:tc>
      </w:tr>
      <w:tr w:rsidR="00843863" w:rsidRPr="00776ECD" w14:paraId="1CD3A77A" w14:textId="77777777" w:rsidTr="00316794">
        <w:trPr>
          <w:cnfStyle w:val="000000010000" w:firstRow="0" w:lastRow="0" w:firstColumn="0" w:lastColumn="0" w:oddVBand="0" w:evenVBand="0" w:oddHBand="0" w:evenHBand="1"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2376" w:type="dxa"/>
            <w:shd w:val="clear" w:color="auto" w:fill="DBE5F1" w:themeFill="accent1" w:themeFillTint="33"/>
          </w:tcPr>
          <w:p w14:paraId="3EC9EE75" w14:textId="77777777" w:rsidR="00843863" w:rsidRPr="00ED0320" w:rsidRDefault="00843863" w:rsidP="002D372A">
            <w:pPr>
              <w:spacing w:before="60" w:after="60"/>
              <w:rPr>
                <w:rFonts w:ascii="Arial Narrow" w:hAnsi="Arial Narrow" w:cs="Arial"/>
                <w:b w:val="0"/>
                <w:noProof/>
                <w:sz w:val="18"/>
                <w:szCs w:val="18"/>
                <w:lang w:val="en-GB"/>
              </w:rPr>
            </w:pPr>
            <w:r w:rsidRPr="00ED0320">
              <w:rPr>
                <w:rFonts w:ascii="Arial Narrow" w:hAnsi="Arial Narrow" w:cs="Arial"/>
                <w:b w:val="0"/>
                <w:bCs w:val="0"/>
                <w:noProof/>
                <w:sz w:val="18"/>
                <w:szCs w:val="18"/>
                <w:lang w:val="en-GB"/>
              </w:rPr>
              <w:t>Event Budget:</w:t>
            </w:r>
            <w:r w:rsidRPr="00ED0320">
              <w:rPr>
                <w:rFonts w:ascii="Arial Narrow" w:hAnsi="Arial Narrow" w:cs="Arial"/>
                <w:b w:val="0"/>
                <w:bCs w:val="0"/>
                <w:i/>
                <w:noProof/>
                <w:sz w:val="16"/>
                <w:szCs w:val="16"/>
                <w:lang w:val="en-GB"/>
              </w:rPr>
              <w:t xml:space="preserve"> as required by Article </w:t>
            </w:r>
            <w:r w:rsidR="002D372A" w:rsidRPr="00ED0320">
              <w:rPr>
                <w:rFonts w:ascii="Arial Narrow" w:hAnsi="Arial Narrow" w:cs="Arial"/>
                <w:b w:val="0"/>
                <w:bCs w:val="0"/>
                <w:i/>
                <w:noProof/>
                <w:sz w:val="16"/>
                <w:szCs w:val="16"/>
                <w:lang w:val="en-GB"/>
              </w:rPr>
              <w:t xml:space="preserve">8 </w:t>
            </w:r>
            <w:r w:rsidRPr="00ED0320">
              <w:rPr>
                <w:rFonts w:ascii="Arial Narrow" w:hAnsi="Arial Narrow" w:cs="Arial"/>
                <w:b w:val="0"/>
                <w:bCs w:val="0"/>
                <w:i/>
                <w:noProof/>
                <w:sz w:val="16"/>
                <w:szCs w:val="16"/>
                <w:lang w:val="en-GB"/>
              </w:rPr>
              <w:t>of the Organizers Agreement)</w:t>
            </w:r>
          </w:p>
        </w:tc>
        <w:tc>
          <w:tcPr>
            <w:tcW w:w="7400" w:type="dxa"/>
            <w:gridSpan w:val="2"/>
            <w:shd w:val="clear" w:color="auto" w:fill="DBE5F1" w:themeFill="accent1" w:themeFillTint="33"/>
          </w:tcPr>
          <w:p w14:paraId="63CDC17D" w14:textId="77777777" w:rsidR="00843863" w:rsidRPr="00ED0320" w:rsidRDefault="00843863"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8"/>
                <w:szCs w:val="18"/>
                <w:lang w:val="en-GB"/>
              </w:rPr>
            </w:pPr>
            <w:r w:rsidRPr="00ED0320">
              <w:rPr>
                <w:rFonts w:ascii="Arial Narrow" w:hAnsi="Arial Narrow" w:cs="Arial"/>
                <w:bCs/>
                <w:i/>
                <w:noProof/>
                <w:sz w:val="16"/>
                <w:szCs w:val="16"/>
                <w:lang w:val="en-GB"/>
              </w:rPr>
              <w:t xml:space="preserve">(Summery of the organizers Event Budget, A full version </w:t>
            </w:r>
            <w:r w:rsidR="009D4B71" w:rsidRPr="00ED0320">
              <w:rPr>
                <w:rFonts w:ascii="Arial Narrow" w:hAnsi="Arial Narrow" w:cs="Arial"/>
                <w:bCs/>
                <w:i/>
                <w:noProof/>
                <w:sz w:val="16"/>
                <w:szCs w:val="16"/>
                <w:lang w:val="en-GB"/>
              </w:rPr>
              <w:t xml:space="preserve">shall </w:t>
            </w:r>
            <w:r w:rsidRPr="00ED0320">
              <w:rPr>
                <w:rFonts w:ascii="Arial Narrow" w:hAnsi="Arial Narrow" w:cs="Arial"/>
                <w:bCs/>
                <w:i/>
                <w:noProof/>
                <w:sz w:val="16"/>
                <w:szCs w:val="16"/>
                <w:lang w:val="en-GB"/>
              </w:rPr>
              <w:t>be submitted seperatly as an appendix to this document)</w:t>
            </w:r>
          </w:p>
          <w:p w14:paraId="6784C115" w14:textId="6A122041" w:rsidR="00843863" w:rsidRPr="00ED0320" w:rsidRDefault="000E60ED"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8"/>
                <w:szCs w:val="18"/>
                <w:lang w:val="en-GB"/>
              </w:rPr>
            </w:pPr>
            <w:r>
              <w:rPr>
                <w:rFonts w:ascii="Arial Narrow" w:hAnsi="Arial Narrow" w:cs="Arial"/>
                <w:bCs/>
                <w:noProof/>
                <w:sz w:val="18"/>
                <w:szCs w:val="18"/>
                <w:lang w:val="en-GB"/>
              </w:rPr>
              <w:t>The full budget at this time is estimates at 228 000 € details on separate budget document</w:t>
            </w:r>
          </w:p>
          <w:p w14:paraId="6AF03950" w14:textId="77777777" w:rsidR="00843863" w:rsidRPr="00ED0320" w:rsidRDefault="00843863"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6"/>
                <w:szCs w:val="16"/>
                <w:lang w:val="en-GB"/>
              </w:rPr>
            </w:pPr>
          </w:p>
        </w:tc>
      </w:tr>
      <w:tr w:rsidR="00E60E33" w:rsidRPr="0060278B" w14:paraId="693B1F05" w14:textId="77777777" w:rsidTr="00316794">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376" w:type="dxa"/>
            <w:vMerge w:val="restart"/>
            <w:shd w:val="clear" w:color="auto" w:fill="FFFFFF" w:themeFill="background1"/>
          </w:tcPr>
          <w:p w14:paraId="7ECCBF12" w14:textId="77777777" w:rsidR="00843863" w:rsidRPr="00ED0320" w:rsidRDefault="00843863" w:rsidP="002D372A">
            <w:pPr>
              <w:spacing w:before="60" w:after="60"/>
              <w:rPr>
                <w:rFonts w:ascii="Arial Narrow" w:hAnsi="Arial Narrow" w:cs="Arial"/>
                <w:b w:val="0"/>
                <w:bCs w:val="0"/>
                <w:noProof/>
                <w:sz w:val="18"/>
                <w:szCs w:val="18"/>
                <w:lang w:val="en-GB"/>
              </w:rPr>
            </w:pPr>
            <w:r w:rsidRPr="00ED0320">
              <w:rPr>
                <w:rFonts w:ascii="Arial Narrow" w:hAnsi="Arial Narrow" w:cs="Arial"/>
                <w:b w:val="0"/>
                <w:bCs w:val="0"/>
                <w:noProof/>
                <w:sz w:val="18"/>
                <w:szCs w:val="18"/>
                <w:lang w:val="en-GB"/>
              </w:rPr>
              <w:t>Insurance Provided</w:t>
            </w:r>
            <w:r w:rsidRPr="00ED0320">
              <w:rPr>
                <w:rFonts w:ascii="Arial Narrow" w:hAnsi="Arial Narrow" w:cs="Arial"/>
                <w:b w:val="0"/>
                <w:bCs w:val="0"/>
                <w:noProof/>
                <w:sz w:val="18"/>
                <w:szCs w:val="18"/>
                <w:lang w:val="en-GB"/>
              </w:rPr>
              <w:br/>
              <w:t xml:space="preserve">&amp; Covered by Organisers </w:t>
            </w:r>
            <w:r w:rsidRPr="00ED0320">
              <w:rPr>
                <w:rFonts w:ascii="Arial Narrow" w:hAnsi="Arial Narrow" w:cs="Arial"/>
                <w:b w:val="0"/>
                <w:bCs w:val="0"/>
                <w:i/>
                <w:noProof/>
                <w:sz w:val="16"/>
                <w:szCs w:val="16"/>
                <w:lang w:val="en-GB"/>
              </w:rPr>
              <w:t xml:space="preserve">(as required by Article </w:t>
            </w:r>
            <w:r w:rsidR="002D372A" w:rsidRPr="00ED0320">
              <w:rPr>
                <w:rFonts w:ascii="Arial Narrow" w:hAnsi="Arial Narrow" w:cs="Arial"/>
                <w:b w:val="0"/>
                <w:bCs w:val="0"/>
                <w:i/>
                <w:noProof/>
                <w:sz w:val="16"/>
                <w:szCs w:val="16"/>
                <w:lang w:val="en-GB"/>
              </w:rPr>
              <w:t>9</w:t>
            </w:r>
            <w:r w:rsidRPr="00ED0320">
              <w:rPr>
                <w:rFonts w:ascii="Arial Narrow" w:hAnsi="Arial Narrow" w:cs="Arial"/>
                <w:b w:val="0"/>
                <w:bCs w:val="0"/>
                <w:i/>
                <w:noProof/>
                <w:sz w:val="16"/>
                <w:szCs w:val="16"/>
                <w:lang w:val="en-GB"/>
              </w:rPr>
              <w:t xml:space="preserve"> of the Organizers Agreement)</w:t>
            </w:r>
          </w:p>
        </w:tc>
        <w:tc>
          <w:tcPr>
            <w:tcW w:w="2798" w:type="dxa"/>
            <w:shd w:val="clear" w:color="auto" w:fill="FFFFFF" w:themeFill="background1"/>
          </w:tcPr>
          <w:p w14:paraId="0FCB07E2" w14:textId="55A2B896" w:rsidR="00843863" w:rsidRPr="00ED0320" w:rsidRDefault="00843863"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r w:rsidRPr="00ED0320">
              <w:rPr>
                <w:rFonts w:ascii="Arial Narrow" w:hAnsi="Arial Narrow" w:cs="Arial"/>
                <w:bCs/>
                <w:noProof/>
                <w:sz w:val="18"/>
                <w:szCs w:val="18"/>
                <w:lang w:val="en-GB"/>
              </w:rPr>
              <w:t>Third Party:</w:t>
            </w:r>
            <w:r w:rsidR="0060278B">
              <w:rPr>
                <w:rFonts w:ascii="Arial Narrow" w:hAnsi="Arial Narrow" w:cs="Arial"/>
                <w:bCs/>
                <w:noProof/>
                <w:sz w:val="18"/>
                <w:szCs w:val="18"/>
                <w:lang w:val="en-GB"/>
              </w:rPr>
              <w:t xml:space="preserve"> YES</w:t>
            </w:r>
          </w:p>
        </w:tc>
        <w:tc>
          <w:tcPr>
            <w:tcW w:w="4602" w:type="dxa"/>
            <w:shd w:val="clear" w:color="auto" w:fill="FFFFFF" w:themeFill="background1"/>
          </w:tcPr>
          <w:p w14:paraId="7AFA23C4" w14:textId="014EAE2F" w:rsidR="00843863" w:rsidRPr="00ED0320" w:rsidRDefault="00BC110F"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r>
              <w:rPr>
                <w:rFonts w:ascii="Arial Narrow" w:hAnsi="Arial Narrow" w:cs="Arial"/>
                <w:bCs/>
                <w:noProof/>
                <w:sz w:val="18"/>
                <w:szCs w:val="18"/>
                <w:lang w:val="en-GB"/>
              </w:rPr>
              <w:t xml:space="preserve">French balloon federation ‘s insurance  is nowdays covering all balloons events for its members. (SAAM </w:t>
            </w:r>
            <w:r w:rsidR="00741D30">
              <w:rPr>
                <w:rFonts w:ascii="Arial Narrow" w:hAnsi="Arial Narrow" w:cs="Arial"/>
                <w:bCs/>
                <w:noProof/>
                <w:sz w:val="18"/>
                <w:szCs w:val="18"/>
                <w:lang w:val="en-GB"/>
              </w:rPr>
              <w:t>)</w:t>
            </w:r>
          </w:p>
        </w:tc>
      </w:tr>
      <w:tr w:rsidR="00843863" w:rsidRPr="00ED0320" w14:paraId="116ED173" w14:textId="77777777" w:rsidTr="00316794">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376" w:type="dxa"/>
            <w:vMerge/>
            <w:shd w:val="clear" w:color="auto" w:fill="DBE5F1" w:themeFill="accent1" w:themeFillTint="33"/>
          </w:tcPr>
          <w:p w14:paraId="1C21F6BC" w14:textId="77777777" w:rsidR="00843863" w:rsidRPr="00ED0320" w:rsidRDefault="00843863" w:rsidP="00843863">
            <w:pPr>
              <w:spacing w:before="60" w:after="60"/>
              <w:rPr>
                <w:rFonts w:ascii="Arial Narrow" w:hAnsi="Arial Narrow" w:cs="Arial"/>
                <w:bCs w:val="0"/>
                <w:noProof/>
                <w:sz w:val="18"/>
                <w:szCs w:val="18"/>
                <w:lang w:val="en-GB"/>
              </w:rPr>
            </w:pPr>
          </w:p>
        </w:tc>
        <w:tc>
          <w:tcPr>
            <w:tcW w:w="2798" w:type="dxa"/>
            <w:shd w:val="clear" w:color="auto" w:fill="DBE5F1" w:themeFill="accent1" w:themeFillTint="33"/>
          </w:tcPr>
          <w:p w14:paraId="5E033DB2" w14:textId="77777777" w:rsidR="00843863" w:rsidRPr="00ED0320" w:rsidRDefault="00843863"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8"/>
                <w:szCs w:val="18"/>
                <w:lang w:val="en-GB"/>
              </w:rPr>
            </w:pPr>
            <w:r w:rsidRPr="00ED0320">
              <w:rPr>
                <w:rFonts w:ascii="Arial Narrow" w:hAnsi="Arial Narrow" w:cs="Arial"/>
                <w:bCs/>
                <w:noProof/>
                <w:sz w:val="18"/>
                <w:szCs w:val="18"/>
                <w:lang w:val="en-GB"/>
              </w:rPr>
              <w:t>Air Display Public Liability:</w:t>
            </w:r>
          </w:p>
        </w:tc>
        <w:tc>
          <w:tcPr>
            <w:tcW w:w="4602" w:type="dxa"/>
            <w:shd w:val="clear" w:color="auto" w:fill="DBE5F1" w:themeFill="accent1" w:themeFillTint="33"/>
          </w:tcPr>
          <w:p w14:paraId="3D62C6BB" w14:textId="150C799C" w:rsidR="00843863" w:rsidRPr="00ED0320" w:rsidRDefault="00741D30"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8"/>
                <w:szCs w:val="18"/>
                <w:lang w:val="en-GB"/>
              </w:rPr>
            </w:pPr>
            <w:r>
              <w:rPr>
                <w:rFonts w:ascii="Arial Narrow" w:hAnsi="Arial Narrow" w:cs="Arial"/>
                <w:bCs/>
                <w:noProof/>
                <w:sz w:val="18"/>
                <w:szCs w:val="18"/>
                <w:lang w:val="en-GB"/>
              </w:rPr>
              <w:t>See above</w:t>
            </w:r>
          </w:p>
        </w:tc>
      </w:tr>
      <w:tr w:rsidR="00E60E33" w:rsidRPr="00586BE0" w14:paraId="611E306D" w14:textId="77777777" w:rsidTr="00316794">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376" w:type="dxa"/>
            <w:vMerge/>
            <w:shd w:val="clear" w:color="auto" w:fill="FFFFFF" w:themeFill="background1"/>
          </w:tcPr>
          <w:p w14:paraId="6365D043" w14:textId="77777777" w:rsidR="00843863" w:rsidRPr="00ED0320" w:rsidRDefault="00843863" w:rsidP="00843863">
            <w:pPr>
              <w:spacing w:before="60" w:after="60"/>
              <w:rPr>
                <w:rFonts w:ascii="Arial Narrow" w:hAnsi="Arial Narrow" w:cs="Arial"/>
                <w:bCs w:val="0"/>
                <w:noProof/>
                <w:sz w:val="18"/>
                <w:szCs w:val="18"/>
                <w:lang w:val="en-GB"/>
              </w:rPr>
            </w:pPr>
          </w:p>
        </w:tc>
        <w:tc>
          <w:tcPr>
            <w:tcW w:w="2798" w:type="dxa"/>
            <w:shd w:val="clear" w:color="auto" w:fill="FFFFFF" w:themeFill="background1"/>
          </w:tcPr>
          <w:p w14:paraId="53F38FFA" w14:textId="77777777" w:rsidR="00843863" w:rsidRPr="00ED0320" w:rsidRDefault="00843863"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r w:rsidRPr="00ED0320">
              <w:rPr>
                <w:rFonts w:ascii="Arial Narrow" w:hAnsi="Arial Narrow" w:cs="Arial"/>
                <w:bCs/>
                <w:noProof/>
                <w:sz w:val="18"/>
                <w:szCs w:val="18"/>
                <w:lang w:val="en-GB"/>
              </w:rPr>
              <w:t>Organisers &amp; Officials On-ground Risks:</w:t>
            </w:r>
          </w:p>
        </w:tc>
        <w:tc>
          <w:tcPr>
            <w:tcW w:w="4602" w:type="dxa"/>
            <w:shd w:val="clear" w:color="auto" w:fill="FFFFFF" w:themeFill="background1"/>
          </w:tcPr>
          <w:p w14:paraId="41E74A67" w14:textId="12EFEFFF" w:rsidR="00843863" w:rsidRPr="00ED0320" w:rsidRDefault="00741D30"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r>
              <w:rPr>
                <w:rFonts w:ascii="Arial Narrow" w:hAnsi="Arial Narrow" w:cs="Arial"/>
                <w:bCs/>
                <w:noProof/>
                <w:sz w:val="18"/>
                <w:szCs w:val="18"/>
                <w:lang w:val="en-GB"/>
              </w:rPr>
              <w:t xml:space="preserve">See above </w:t>
            </w:r>
          </w:p>
        </w:tc>
      </w:tr>
      <w:tr w:rsidR="00843863" w:rsidRPr="00ED0320" w14:paraId="0FF73A0B" w14:textId="77777777" w:rsidTr="00316794">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376" w:type="dxa"/>
            <w:vMerge/>
            <w:shd w:val="clear" w:color="auto" w:fill="DBE5F1" w:themeFill="accent1" w:themeFillTint="33"/>
          </w:tcPr>
          <w:p w14:paraId="5E34ABB9" w14:textId="77777777" w:rsidR="00843863" w:rsidRPr="00ED0320" w:rsidRDefault="00843863" w:rsidP="00843863">
            <w:pPr>
              <w:spacing w:before="60" w:after="60"/>
              <w:rPr>
                <w:rFonts w:ascii="Arial Narrow" w:hAnsi="Arial Narrow" w:cs="Arial"/>
                <w:bCs w:val="0"/>
                <w:noProof/>
                <w:sz w:val="18"/>
                <w:szCs w:val="18"/>
                <w:lang w:val="en-GB"/>
              </w:rPr>
            </w:pPr>
          </w:p>
        </w:tc>
        <w:tc>
          <w:tcPr>
            <w:tcW w:w="2798" w:type="dxa"/>
            <w:shd w:val="clear" w:color="auto" w:fill="DBE5F1" w:themeFill="accent1" w:themeFillTint="33"/>
          </w:tcPr>
          <w:p w14:paraId="25ACC827" w14:textId="77777777" w:rsidR="00843863" w:rsidRPr="00ED0320" w:rsidRDefault="00843863"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8"/>
                <w:szCs w:val="18"/>
                <w:lang w:val="en-GB"/>
              </w:rPr>
            </w:pPr>
            <w:r w:rsidRPr="00ED0320">
              <w:rPr>
                <w:rFonts w:ascii="Arial Narrow" w:hAnsi="Arial Narrow" w:cs="Arial"/>
                <w:bCs/>
                <w:noProof/>
                <w:sz w:val="18"/>
                <w:szCs w:val="18"/>
                <w:lang w:val="en-GB"/>
              </w:rPr>
              <w:t>Observer On-board:</w:t>
            </w:r>
          </w:p>
        </w:tc>
        <w:tc>
          <w:tcPr>
            <w:tcW w:w="4602" w:type="dxa"/>
            <w:shd w:val="clear" w:color="auto" w:fill="DBE5F1" w:themeFill="accent1" w:themeFillTint="33"/>
          </w:tcPr>
          <w:p w14:paraId="708741E1" w14:textId="119DE282" w:rsidR="00843863" w:rsidRPr="00ED0320" w:rsidRDefault="00741D30"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8"/>
                <w:szCs w:val="18"/>
                <w:lang w:val="en-GB"/>
              </w:rPr>
            </w:pPr>
            <w:r>
              <w:rPr>
                <w:rFonts w:ascii="Arial Narrow" w:hAnsi="Arial Narrow" w:cs="Arial"/>
                <w:bCs/>
                <w:noProof/>
                <w:sz w:val="18"/>
                <w:szCs w:val="18"/>
                <w:lang w:val="en-GB"/>
              </w:rPr>
              <w:t>N/A</w:t>
            </w:r>
          </w:p>
        </w:tc>
      </w:tr>
      <w:tr w:rsidR="00E60E33" w:rsidRPr="00ED0320" w14:paraId="0F7F98FC" w14:textId="77777777" w:rsidTr="00316794">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376" w:type="dxa"/>
            <w:vMerge/>
            <w:shd w:val="clear" w:color="auto" w:fill="FFFFFF" w:themeFill="background1"/>
          </w:tcPr>
          <w:p w14:paraId="1A7A81A7" w14:textId="77777777" w:rsidR="00843863" w:rsidRPr="00ED0320" w:rsidRDefault="00843863" w:rsidP="00843863">
            <w:pPr>
              <w:spacing w:before="60" w:after="60"/>
              <w:rPr>
                <w:rFonts w:ascii="Arial Narrow" w:hAnsi="Arial Narrow" w:cs="Arial"/>
                <w:bCs w:val="0"/>
                <w:noProof/>
                <w:sz w:val="18"/>
                <w:szCs w:val="18"/>
                <w:lang w:val="en-GB"/>
              </w:rPr>
            </w:pPr>
          </w:p>
        </w:tc>
        <w:tc>
          <w:tcPr>
            <w:tcW w:w="2798" w:type="dxa"/>
            <w:shd w:val="clear" w:color="auto" w:fill="FFFFFF" w:themeFill="background1"/>
          </w:tcPr>
          <w:p w14:paraId="68CCAC59" w14:textId="77777777" w:rsidR="00843863" w:rsidRPr="00ED0320" w:rsidRDefault="00843863"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r w:rsidRPr="00ED0320">
              <w:rPr>
                <w:rFonts w:ascii="Arial Narrow" w:hAnsi="Arial Narrow" w:cs="Arial"/>
                <w:bCs/>
                <w:noProof/>
                <w:sz w:val="18"/>
                <w:szCs w:val="18"/>
                <w:lang w:val="en-GB"/>
              </w:rPr>
              <w:t>Other:</w:t>
            </w:r>
          </w:p>
        </w:tc>
        <w:tc>
          <w:tcPr>
            <w:tcW w:w="4602" w:type="dxa"/>
            <w:shd w:val="clear" w:color="auto" w:fill="FFFFFF" w:themeFill="background1"/>
          </w:tcPr>
          <w:p w14:paraId="0EFCB384" w14:textId="77777777" w:rsidR="00843863" w:rsidRPr="00ED0320" w:rsidRDefault="00843863"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455"/>
        <w:gridCol w:w="2648"/>
        <w:gridCol w:w="2266"/>
      </w:tblGrid>
      <w:tr w:rsidR="00E90EBC" w:rsidRPr="00ED0320" w14:paraId="4AF504C8" w14:textId="77777777" w:rsidTr="00CA459D">
        <w:tc>
          <w:tcPr>
            <w:tcW w:w="2376" w:type="dxa"/>
            <w:shd w:val="clear" w:color="auto" w:fill="DBE5F1" w:themeFill="accent1" w:themeFillTint="33"/>
          </w:tcPr>
          <w:p w14:paraId="2D1CC0B5" w14:textId="77777777" w:rsidR="00E90EBC" w:rsidRPr="00ED0320" w:rsidRDefault="00E90EBC" w:rsidP="00843863">
            <w:pPr>
              <w:spacing w:before="60" w:after="60"/>
              <w:rPr>
                <w:rFonts w:ascii="Arial Narrow" w:hAnsi="Arial Narrow" w:cs="Arial"/>
                <w:bCs/>
                <w:noProof/>
                <w:sz w:val="18"/>
                <w:szCs w:val="18"/>
                <w:lang w:val="en-GB"/>
              </w:rPr>
            </w:pPr>
          </w:p>
        </w:tc>
        <w:tc>
          <w:tcPr>
            <w:tcW w:w="7369" w:type="dxa"/>
            <w:gridSpan w:val="3"/>
            <w:shd w:val="clear" w:color="auto" w:fill="DBE5F1" w:themeFill="accent1" w:themeFillTint="33"/>
          </w:tcPr>
          <w:p w14:paraId="4319AC55" w14:textId="77777777" w:rsidR="00E90EBC" w:rsidRPr="00ED0320" w:rsidRDefault="00E90EBC" w:rsidP="00843863">
            <w:pPr>
              <w:spacing w:before="60" w:after="60"/>
              <w:rPr>
                <w:rFonts w:ascii="Arial Narrow" w:hAnsi="Arial Narrow" w:cs="Arial"/>
                <w:bCs/>
                <w:noProof/>
                <w:sz w:val="18"/>
                <w:szCs w:val="18"/>
                <w:lang w:val="en-GB"/>
              </w:rPr>
            </w:pPr>
          </w:p>
        </w:tc>
      </w:tr>
      <w:tr w:rsidR="00D0186C" w:rsidRPr="00776ECD" w14:paraId="6BCC137A" w14:textId="77777777" w:rsidTr="00CA459D">
        <w:tc>
          <w:tcPr>
            <w:tcW w:w="2376" w:type="dxa"/>
            <w:shd w:val="clear" w:color="auto" w:fill="FFFFFF" w:themeFill="background1"/>
          </w:tcPr>
          <w:p w14:paraId="34C54692" w14:textId="77777777"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FAI Authority </w:t>
            </w:r>
            <w:r w:rsidR="00CA3FC6">
              <w:rPr>
                <w:rFonts w:ascii="Arial Narrow" w:hAnsi="Arial Narrow" w:cs="Arial"/>
                <w:bCs/>
                <w:noProof/>
                <w:sz w:val="18"/>
                <w:szCs w:val="18"/>
                <w:lang w:val="en-GB"/>
              </w:rPr>
              <w:t xml:space="preserve">to be </w:t>
            </w:r>
            <w:r w:rsidRPr="00ED0320">
              <w:rPr>
                <w:rFonts w:ascii="Arial Narrow" w:hAnsi="Arial Narrow" w:cs="Arial"/>
                <w:bCs/>
                <w:noProof/>
                <w:sz w:val="18"/>
                <w:szCs w:val="18"/>
                <w:lang w:val="en-GB"/>
              </w:rPr>
              <w:t>shown on</w:t>
            </w:r>
            <w:r w:rsidR="00CA3FC6">
              <w:rPr>
                <w:rFonts w:ascii="Arial Narrow" w:hAnsi="Arial Narrow" w:cs="Arial"/>
                <w:bCs/>
                <w:noProof/>
                <w:sz w:val="18"/>
                <w:szCs w:val="18"/>
                <w:lang w:val="en-GB"/>
              </w:rPr>
              <w:t>:</w:t>
            </w:r>
          </w:p>
        </w:tc>
        <w:tc>
          <w:tcPr>
            <w:tcW w:w="7369" w:type="dxa"/>
            <w:gridSpan w:val="3"/>
            <w:shd w:val="clear" w:color="auto" w:fill="FFFFFF" w:themeFill="background1"/>
          </w:tcPr>
          <w:p w14:paraId="0F3127AF" w14:textId="6A4894C0" w:rsidR="00D0186C" w:rsidRPr="00ED0320" w:rsidRDefault="00741D30" w:rsidP="008F29AE">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X</w:t>
            </w:r>
            <w:r w:rsidR="00D0186C" w:rsidRPr="00ED0320">
              <w:rPr>
                <w:rFonts w:ascii="Arial Narrow" w:hAnsi="Arial Narrow" w:cs="Arial"/>
                <w:bCs/>
                <w:noProof/>
                <w:sz w:val="18"/>
                <w:szCs w:val="18"/>
                <w:lang w:val="en-GB"/>
              </w:rPr>
              <w:t xml:space="preserve"> Rules    </w:t>
            </w:r>
            <w:r>
              <w:rPr>
                <w:rFonts w:ascii="Arial Narrow" w:hAnsi="Arial Narrow" w:cs="Arial"/>
                <w:bCs/>
                <w:noProof/>
                <w:sz w:val="18"/>
                <w:szCs w:val="18"/>
                <w:lang w:val="en-GB"/>
              </w:rPr>
              <w:t>X</w:t>
            </w:r>
            <w:r w:rsidR="00D0186C" w:rsidRPr="00ED0320">
              <w:rPr>
                <w:rFonts w:ascii="Arial Narrow" w:hAnsi="Arial Narrow" w:cs="Arial"/>
                <w:bCs/>
                <w:noProof/>
                <w:sz w:val="18"/>
                <w:szCs w:val="18"/>
                <w:lang w:val="en-GB"/>
              </w:rPr>
              <w:t xml:space="preserve"> Logo     </w:t>
            </w:r>
            <w:r>
              <w:rPr>
                <w:rFonts w:ascii="Arial Narrow" w:hAnsi="Arial Narrow" w:cs="Arial"/>
                <w:bCs/>
                <w:noProof/>
                <w:sz w:val="18"/>
                <w:szCs w:val="18"/>
                <w:lang w:val="en-GB"/>
              </w:rPr>
              <w:t>X</w:t>
            </w:r>
            <w:r w:rsidR="00D0186C" w:rsidRPr="00ED0320">
              <w:rPr>
                <w:rFonts w:ascii="Arial Narrow" w:hAnsi="Arial Narrow" w:cs="Arial"/>
                <w:bCs/>
                <w:noProof/>
                <w:sz w:val="18"/>
                <w:szCs w:val="18"/>
                <w:lang w:val="en-GB"/>
              </w:rPr>
              <w:t xml:space="preserve"> Program     </w:t>
            </w:r>
            <w:r>
              <w:rPr>
                <w:rFonts w:ascii="Arial Narrow" w:hAnsi="Arial Narrow" w:cs="Arial"/>
                <w:bCs/>
                <w:noProof/>
                <w:sz w:val="18"/>
                <w:szCs w:val="18"/>
                <w:lang w:val="en-GB"/>
              </w:rPr>
              <w:t>X</w:t>
            </w:r>
            <w:r w:rsidR="00D0186C" w:rsidRPr="00ED0320">
              <w:rPr>
                <w:rFonts w:ascii="Arial Narrow" w:hAnsi="Arial Narrow" w:cs="Arial"/>
                <w:bCs/>
                <w:noProof/>
                <w:sz w:val="18"/>
                <w:szCs w:val="18"/>
                <w:lang w:val="en-GB"/>
              </w:rPr>
              <w:t xml:space="preserve">Official documents   </w:t>
            </w:r>
            <w:r>
              <w:rPr>
                <w:rFonts w:ascii="Arial Narrow" w:hAnsi="Arial Narrow" w:cs="Arial"/>
                <w:bCs/>
                <w:noProof/>
                <w:sz w:val="18"/>
                <w:szCs w:val="18"/>
                <w:lang w:val="en-GB"/>
              </w:rPr>
              <w:t>X</w:t>
            </w:r>
            <w:r w:rsidR="00D0186C" w:rsidRPr="00ED0320">
              <w:rPr>
                <w:rFonts w:ascii="Arial Narrow" w:hAnsi="Arial Narrow" w:cs="Arial"/>
                <w:bCs/>
                <w:noProof/>
                <w:sz w:val="18"/>
                <w:szCs w:val="18"/>
                <w:lang w:val="en-GB"/>
              </w:rPr>
              <w:t xml:space="preserve"> Other: </w:t>
            </w:r>
          </w:p>
        </w:tc>
      </w:tr>
      <w:tr w:rsidR="00D0186C" w:rsidRPr="00ED0320" w14:paraId="73BC23F2" w14:textId="77777777" w:rsidTr="00CA459D">
        <w:tc>
          <w:tcPr>
            <w:tcW w:w="2376" w:type="dxa"/>
            <w:shd w:val="clear" w:color="auto" w:fill="DBE5F1" w:themeFill="accent1" w:themeFillTint="33"/>
          </w:tcPr>
          <w:p w14:paraId="0F142449" w14:textId="77777777"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Courtesy Invitations </w:t>
            </w:r>
            <w:r w:rsidR="00CA3FC6">
              <w:rPr>
                <w:rFonts w:ascii="Arial Narrow" w:hAnsi="Arial Narrow" w:cs="Arial"/>
                <w:bCs/>
                <w:noProof/>
                <w:sz w:val="18"/>
                <w:szCs w:val="18"/>
                <w:lang w:val="en-GB"/>
              </w:rPr>
              <w:t xml:space="preserve">to be </w:t>
            </w:r>
            <w:r w:rsidRPr="00ED0320">
              <w:rPr>
                <w:rFonts w:ascii="Arial Narrow" w:hAnsi="Arial Narrow" w:cs="Arial"/>
                <w:bCs/>
                <w:noProof/>
                <w:sz w:val="18"/>
                <w:szCs w:val="18"/>
                <w:lang w:val="en-GB"/>
              </w:rPr>
              <w:t>sent</w:t>
            </w:r>
            <w:r w:rsidR="00CA3FC6">
              <w:rPr>
                <w:rFonts w:ascii="Arial Narrow" w:hAnsi="Arial Narrow" w:cs="Arial"/>
                <w:bCs/>
                <w:noProof/>
                <w:sz w:val="18"/>
                <w:szCs w:val="18"/>
                <w:lang w:val="en-GB"/>
              </w:rPr>
              <w:t xml:space="preserve"> to:</w:t>
            </w:r>
          </w:p>
        </w:tc>
        <w:tc>
          <w:tcPr>
            <w:tcW w:w="7369" w:type="dxa"/>
            <w:gridSpan w:val="3"/>
            <w:shd w:val="clear" w:color="auto" w:fill="DBE5F1" w:themeFill="accent1" w:themeFillTint="33"/>
          </w:tcPr>
          <w:p w14:paraId="12C0CCD4" w14:textId="64AFAA91"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FAI President:  </w:t>
            </w:r>
            <w:r w:rsidRPr="00ED0320">
              <w:rPr>
                <w:rFonts w:ascii="Arial Narrow" w:hAnsi="Arial Narrow" w:cs="Arial"/>
                <w:bCs/>
                <w:noProof/>
                <w:sz w:val="18"/>
                <w:szCs w:val="18"/>
                <w:lang w:val="en-GB"/>
              </w:rPr>
              <w:tab/>
            </w:r>
            <w:r w:rsidR="00741D30">
              <w:rPr>
                <w:rFonts w:ascii="Arial Narrow" w:hAnsi="Arial Narrow" w:cs="Arial"/>
                <w:bCs/>
                <w:noProof/>
                <w:sz w:val="18"/>
                <w:szCs w:val="18"/>
                <w:lang w:val="en-GB"/>
              </w:rPr>
              <w:t xml:space="preserve">X </w:t>
            </w:r>
            <w:r w:rsidRPr="00ED0320">
              <w:rPr>
                <w:rFonts w:ascii="Arial Narrow" w:hAnsi="Arial Narrow" w:cs="Arial"/>
                <w:bCs/>
                <w:noProof/>
                <w:sz w:val="18"/>
                <w:szCs w:val="18"/>
                <w:lang w:val="en-GB"/>
              </w:rPr>
              <w:t xml:space="preserve">Yes     </w:t>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No     Date: </w:t>
            </w:r>
          </w:p>
          <w:p w14:paraId="097E9F5C" w14:textId="0BB9EADD"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CIA President:  </w:t>
            </w:r>
            <w:r w:rsidRPr="00ED0320">
              <w:rPr>
                <w:rFonts w:ascii="Arial Narrow" w:hAnsi="Arial Narrow" w:cs="Arial"/>
                <w:bCs/>
                <w:noProof/>
                <w:sz w:val="18"/>
                <w:szCs w:val="18"/>
                <w:lang w:val="en-GB"/>
              </w:rPr>
              <w:tab/>
            </w:r>
            <w:r w:rsidR="00741D30">
              <w:rPr>
                <w:rFonts w:ascii="Arial Narrow" w:hAnsi="Arial Narrow" w:cs="Arial"/>
                <w:bCs/>
                <w:noProof/>
                <w:sz w:val="18"/>
                <w:szCs w:val="18"/>
                <w:lang w:val="en-GB"/>
              </w:rPr>
              <w:t>X</w:t>
            </w:r>
            <w:r w:rsidRPr="00ED0320">
              <w:rPr>
                <w:rFonts w:ascii="Arial Narrow" w:hAnsi="Arial Narrow" w:cs="Arial"/>
                <w:bCs/>
                <w:noProof/>
                <w:sz w:val="18"/>
                <w:szCs w:val="18"/>
                <w:lang w:val="en-GB"/>
              </w:rPr>
              <w:t xml:space="preserve"> Yes     </w:t>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No     Date: </w:t>
            </w:r>
          </w:p>
          <w:p w14:paraId="59B444B1" w14:textId="77777777"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Remarks: </w:t>
            </w:r>
          </w:p>
        </w:tc>
      </w:tr>
      <w:tr w:rsidR="00D0186C" w:rsidRPr="00ED0320" w14:paraId="5EE6BA0A" w14:textId="77777777" w:rsidTr="00CA459D">
        <w:tc>
          <w:tcPr>
            <w:tcW w:w="2376" w:type="dxa"/>
            <w:shd w:val="clear" w:color="auto" w:fill="auto"/>
          </w:tcPr>
          <w:p w14:paraId="13BBFF77" w14:textId="77777777"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CIA and FAI Protocol will be followed?</w:t>
            </w:r>
          </w:p>
        </w:tc>
        <w:tc>
          <w:tcPr>
            <w:tcW w:w="2455" w:type="dxa"/>
            <w:shd w:val="clear" w:color="auto" w:fill="auto"/>
          </w:tcPr>
          <w:p w14:paraId="2E443825" w14:textId="33BDCF01" w:rsidR="00D0186C" w:rsidRPr="00ED0320" w:rsidRDefault="00741D30" w:rsidP="008F29AE">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X </w:t>
            </w:r>
            <w:r w:rsidR="00D0186C" w:rsidRPr="00ED0320">
              <w:rPr>
                <w:rFonts w:ascii="Arial Narrow" w:hAnsi="Arial Narrow" w:cs="Arial"/>
                <w:bCs/>
                <w:noProof/>
                <w:sz w:val="18"/>
                <w:szCs w:val="18"/>
                <w:lang w:val="en-GB"/>
              </w:rPr>
              <w:t xml:space="preserve">Yes     </w:t>
            </w:r>
            <w:r w:rsidR="00D0186C"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D0186C"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00D0186C" w:rsidRPr="00ED0320">
              <w:rPr>
                <w:rFonts w:ascii="Arial Narrow" w:hAnsi="Arial Narrow" w:cs="Arial"/>
                <w:bCs/>
                <w:noProof/>
                <w:sz w:val="18"/>
                <w:szCs w:val="18"/>
                <w:lang w:val="en-GB"/>
              </w:rPr>
              <w:fldChar w:fldCharType="end"/>
            </w:r>
            <w:r w:rsidR="00D0186C" w:rsidRPr="00ED0320">
              <w:rPr>
                <w:rFonts w:ascii="Arial Narrow" w:hAnsi="Arial Narrow" w:cs="Arial"/>
                <w:bCs/>
                <w:noProof/>
                <w:sz w:val="18"/>
                <w:szCs w:val="18"/>
                <w:lang w:val="en-GB"/>
              </w:rPr>
              <w:t xml:space="preserve"> No     </w:t>
            </w:r>
          </w:p>
          <w:p w14:paraId="0A2ABAF6" w14:textId="77777777"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Remarks: </w:t>
            </w:r>
          </w:p>
        </w:tc>
        <w:tc>
          <w:tcPr>
            <w:tcW w:w="2648" w:type="dxa"/>
            <w:shd w:val="clear" w:color="auto" w:fill="auto"/>
          </w:tcPr>
          <w:p w14:paraId="245328D7" w14:textId="77777777"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The organisers will respect the FAI Environmental Code of Ethics?</w:t>
            </w:r>
          </w:p>
        </w:tc>
        <w:tc>
          <w:tcPr>
            <w:tcW w:w="2266" w:type="dxa"/>
            <w:shd w:val="clear" w:color="auto" w:fill="auto"/>
          </w:tcPr>
          <w:p w14:paraId="25527FCC" w14:textId="5222BACF" w:rsidR="00D0186C" w:rsidRPr="00ED0320" w:rsidRDefault="00741D30" w:rsidP="008F29AE">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X </w:t>
            </w:r>
            <w:r w:rsidR="00D0186C" w:rsidRPr="00ED0320">
              <w:rPr>
                <w:rFonts w:ascii="Arial Narrow" w:hAnsi="Arial Narrow" w:cs="Arial"/>
                <w:bCs/>
                <w:noProof/>
                <w:sz w:val="18"/>
                <w:szCs w:val="18"/>
                <w:lang w:val="en-GB"/>
              </w:rPr>
              <w:t xml:space="preserve">Yes     </w:t>
            </w:r>
            <w:r w:rsidR="00D0186C"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D0186C"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00D0186C" w:rsidRPr="00ED0320">
              <w:rPr>
                <w:rFonts w:ascii="Arial Narrow" w:hAnsi="Arial Narrow" w:cs="Arial"/>
                <w:bCs/>
                <w:noProof/>
                <w:sz w:val="18"/>
                <w:szCs w:val="18"/>
                <w:lang w:val="en-GB"/>
              </w:rPr>
              <w:fldChar w:fldCharType="end"/>
            </w:r>
            <w:r w:rsidR="00D0186C" w:rsidRPr="00ED0320">
              <w:rPr>
                <w:rFonts w:ascii="Arial Narrow" w:hAnsi="Arial Narrow" w:cs="Arial"/>
                <w:bCs/>
                <w:noProof/>
                <w:sz w:val="18"/>
                <w:szCs w:val="18"/>
                <w:lang w:val="en-GB"/>
              </w:rPr>
              <w:t xml:space="preserve"> No     </w:t>
            </w:r>
          </w:p>
          <w:p w14:paraId="68FD77B8" w14:textId="77777777"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Remarks:</w:t>
            </w:r>
          </w:p>
        </w:tc>
      </w:tr>
      <w:tr w:rsidR="004B3CBA" w:rsidRPr="00776ECD" w14:paraId="74F4FBB1" w14:textId="77777777" w:rsidTr="00CA459D">
        <w:tc>
          <w:tcPr>
            <w:tcW w:w="2376" w:type="dxa"/>
            <w:shd w:val="clear" w:color="auto" w:fill="DBE5F1"/>
          </w:tcPr>
          <w:p w14:paraId="547BF68F" w14:textId="77777777" w:rsidR="004B3CBA" w:rsidRPr="00ED0320" w:rsidRDefault="004B3CBA"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Event with Loggers</w:t>
            </w:r>
            <w:r w:rsidRPr="00ED0320">
              <w:rPr>
                <w:rFonts w:ascii="Arial Narrow" w:hAnsi="Arial Narrow" w:cs="Arial"/>
                <w:bCs/>
                <w:noProof/>
                <w:sz w:val="18"/>
                <w:szCs w:val="18"/>
                <w:lang w:val="en-GB"/>
              </w:rPr>
              <w:br/>
            </w:r>
          </w:p>
        </w:tc>
        <w:tc>
          <w:tcPr>
            <w:tcW w:w="7369" w:type="dxa"/>
            <w:gridSpan w:val="3"/>
            <w:shd w:val="clear" w:color="auto" w:fill="DBE5F1"/>
          </w:tcPr>
          <w:p w14:paraId="32AEBF7D" w14:textId="014D6898" w:rsidR="004B3CBA" w:rsidRPr="00ED0320" w:rsidRDefault="00741D30" w:rsidP="008F29AE">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X </w:t>
            </w:r>
            <w:r w:rsidR="004B3CBA" w:rsidRPr="00ED0320">
              <w:rPr>
                <w:rFonts w:ascii="Arial Narrow" w:hAnsi="Arial Narrow" w:cs="Arial"/>
                <w:bCs/>
                <w:noProof/>
                <w:sz w:val="18"/>
                <w:szCs w:val="18"/>
                <w:lang w:val="en-GB"/>
              </w:rPr>
              <w:t xml:space="preserve">Yes         </w:t>
            </w:r>
            <w:r w:rsidR="004B3CBA"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4B3CBA"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004B3CBA" w:rsidRPr="00ED0320">
              <w:rPr>
                <w:rFonts w:ascii="Arial Narrow" w:hAnsi="Arial Narrow" w:cs="Arial"/>
                <w:bCs/>
                <w:noProof/>
                <w:sz w:val="18"/>
                <w:szCs w:val="18"/>
                <w:lang w:val="en-GB"/>
              </w:rPr>
              <w:fldChar w:fldCharType="end"/>
            </w:r>
            <w:r w:rsidR="004B3CBA" w:rsidRPr="00ED0320">
              <w:rPr>
                <w:rFonts w:ascii="Arial Narrow" w:hAnsi="Arial Narrow" w:cs="Arial"/>
                <w:bCs/>
                <w:noProof/>
                <w:sz w:val="18"/>
                <w:szCs w:val="18"/>
                <w:lang w:val="en-GB"/>
              </w:rPr>
              <w:t xml:space="preserve"> No                           Event with Observers                    </w:t>
            </w:r>
            <w:r w:rsidR="004B3CBA"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4B3CBA"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004B3CBA" w:rsidRPr="00ED0320">
              <w:rPr>
                <w:rFonts w:ascii="Arial Narrow" w:hAnsi="Arial Narrow" w:cs="Arial"/>
                <w:bCs/>
                <w:noProof/>
                <w:sz w:val="18"/>
                <w:szCs w:val="18"/>
                <w:lang w:val="en-GB"/>
              </w:rPr>
              <w:fldChar w:fldCharType="end"/>
            </w:r>
            <w:r w:rsidR="004B3CBA" w:rsidRPr="00ED0320">
              <w:rPr>
                <w:rFonts w:ascii="Arial Narrow" w:hAnsi="Arial Narrow" w:cs="Arial"/>
                <w:bCs/>
                <w:noProof/>
                <w:sz w:val="18"/>
                <w:szCs w:val="18"/>
                <w:lang w:val="en-GB"/>
              </w:rPr>
              <w:t xml:space="preserve"> Yes       </w:t>
            </w:r>
            <w:r>
              <w:rPr>
                <w:rFonts w:ascii="Arial Narrow" w:hAnsi="Arial Narrow" w:cs="Arial"/>
                <w:bCs/>
                <w:noProof/>
                <w:sz w:val="18"/>
                <w:szCs w:val="18"/>
                <w:lang w:val="en-GB"/>
              </w:rPr>
              <w:t>X</w:t>
            </w:r>
            <w:r w:rsidR="004B3CBA" w:rsidRPr="00ED0320">
              <w:rPr>
                <w:rFonts w:ascii="Arial Narrow" w:hAnsi="Arial Narrow" w:cs="Arial"/>
                <w:bCs/>
                <w:noProof/>
                <w:sz w:val="18"/>
                <w:szCs w:val="18"/>
                <w:lang w:val="en-GB"/>
              </w:rPr>
              <w:t xml:space="preserve"> No </w:t>
            </w:r>
          </w:p>
        </w:tc>
      </w:tr>
      <w:tr w:rsidR="004B3CBA" w:rsidRPr="00ED0320" w14:paraId="051E4DCC" w14:textId="77777777" w:rsidTr="00CA459D">
        <w:tc>
          <w:tcPr>
            <w:tcW w:w="2376" w:type="dxa"/>
            <w:shd w:val="clear" w:color="auto" w:fill="FFFFFF"/>
          </w:tcPr>
          <w:p w14:paraId="7568BAF8" w14:textId="77777777" w:rsidR="004B3CBA" w:rsidRPr="00ED0320" w:rsidRDefault="004B3CBA"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GPS Loggers</w:t>
            </w:r>
          </w:p>
        </w:tc>
        <w:tc>
          <w:tcPr>
            <w:tcW w:w="7369" w:type="dxa"/>
            <w:gridSpan w:val="3"/>
            <w:shd w:val="clear" w:color="auto" w:fill="FFFFFF"/>
          </w:tcPr>
          <w:p w14:paraId="4DD9BE18" w14:textId="54A9B85B" w:rsidR="004B3CBA" w:rsidRPr="00ED0320" w:rsidRDefault="004B3CBA"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Type of GPS Logger to be used</w:t>
            </w:r>
            <w:r w:rsidRPr="00ED7A46">
              <w:rPr>
                <w:rFonts w:ascii="Arial Narrow" w:hAnsi="Arial Narrow" w:cs="Arial"/>
                <w:bCs/>
                <w:noProof/>
                <w:sz w:val="18"/>
                <w:szCs w:val="18"/>
                <w:highlight w:val="yellow"/>
                <w:lang w:val="en-GB"/>
              </w:rPr>
              <w:t xml:space="preserve">: </w:t>
            </w:r>
            <w:r w:rsidR="00741D30" w:rsidRPr="00ED7A46">
              <w:rPr>
                <w:rFonts w:ascii="Arial Narrow" w:hAnsi="Arial Narrow" w:cs="Arial"/>
                <w:bCs/>
                <w:noProof/>
                <w:sz w:val="18"/>
                <w:szCs w:val="18"/>
                <w:highlight w:val="yellow"/>
                <w:lang w:val="en-GB"/>
              </w:rPr>
              <w:t xml:space="preserve"> USUAL ONES FOR GB : YB tracking</w:t>
            </w:r>
            <w:r w:rsidR="00741D30">
              <w:rPr>
                <w:rFonts w:ascii="Arial Narrow" w:hAnsi="Arial Narrow" w:cs="Arial"/>
                <w:bCs/>
                <w:noProof/>
                <w:sz w:val="18"/>
                <w:szCs w:val="18"/>
                <w:lang w:val="en-GB"/>
              </w:rPr>
              <w:t xml:space="preserve"> </w:t>
            </w:r>
          </w:p>
          <w:p w14:paraId="355E7E41" w14:textId="77777777" w:rsidR="004B3CBA" w:rsidRPr="00ED0320" w:rsidRDefault="004B3CBA"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Details: </w:t>
            </w:r>
          </w:p>
        </w:tc>
      </w:tr>
    </w:tbl>
    <w:p w14:paraId="769B37D7" w14:textId="77777777" w:rsidR="00D1283B" w:rsidRPr="00ED0320" w:rsidRDefault="00D1283B" w:rsidP="00F52189">
      <w:pPr>
        <w:jc w:val="right"/>
        <w:rPr>
          <w:noProof/>
          <w:lang w:val="en-GB"/>
        </w:rPr>
      </w:pPr>
    </w:p>
    <w:p w14:paraId="3BBA1DCE" w14:textId="77777777" w:rsidR="00673844" w:rsidRPr="00ED0320" w:rsidRDefault="00A75950" w:rsidP="004A0C38">
      <w:pPr>
        <w:rPr>
          <w:noProof/>
          <w:lang w:val="en-GB"/>
        </w:rPr>
      </w:pPr>
      <w:r w:rsidRPr="00ED0320">
        <w:rPr>
          <w:noProof/>
          <w:lang w:val="en-GB"/>
        </w:rPr>
        <w:br w:type="page"/>
      </w:r>
    </w:p>
    <w:p w14:paraId="6E16347C" w14:textId="77777777" w:rsidR="00AC6A83" w:rsidRPr="00ED0320" w:rsidRDefault="00AC6A83" w:rsidP="000F4966">
      <w:pPr>
        <w:jc w:val="right"/>
        <w:rPr>
          <w:noProof/>
          <w:lang w:val="en-GB"/>
        </w:rPr>
      </w:pPr>
    </w:p>
    <w:tbl>
      <w:tblPr>
        <w:tblW w:w="0" w:type="auto"/>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2376"/>
        <w:gridCol w:w="1134"/>
        <w:gridCol w:w="1134"/>
        <w:gridCol w:w="567"/>
        <w:gridCol w:w="142"/>
        <w:gridCol w:w="848"/>
        <w:gridCol w:w="3544"/>
      </w:tblGrid>
      <w:tr w:rsidR="003B62CD" w:rsidRPr="00776ECD" w14:paraId="71126F09" w14:textId="77777777" w:rsidTr="00D0186C">
        <w:tc>
          <w:tcPr>
            <w:tcW w:w="9745" w:type="dxa"/>
            <w:gridSpan w:val="7"/>
            <w:tcBorders>
              <w:top w:val="single" w:sz="8" w:space="0" w:color="B3CC82"/>
              <w:left w:val="single" w:sz="8" w:space="0" w:color="B3CC82"/>
              <w:bottom w:val="single" w:sz="8" w:space="0" w:color="B3CC82"/>
              <w:right w:val="single" w:sz="8" w:space="0" w:color="B3CC82"/>
            </w:tcBorders>
            <w:shd w:val="clear" w:color="auto" w:fill="9BBB59"/>
          </w:tcPr>
          <w:p w14:paraId="64E87247" w14:textId="77777777" w:rsidR="003B62CD" w:rsidRPr="00ED0320" w:rsidRDefault="002C4879" w:rsidP="00C77387">
            <w:pPr>
              <w:spacing w:before="60" w:after="60"/>
              <w:rPr>
                <w:rFonts w:ascii="Arial Narrow" w:hAnsi="Arial Narrow"/>
                <w:b/>
                <w:bCs/>
                <w:noProof/>
                <w:color w:val="FFFFFF"/>
                <w:sz w:val="18"/>
                <w:szCs w:val="18"/>
                <w:lang w:val="en-GB"/>
              </w:rPr>
            </w:pPr>
            <w:r w:rsidRPr="00ED0320">
              <w:rPr>
                <w:rFonts w:ascii="Arial Narrow" w:hAnsi="Arial Narrow"/>
                <w:b/>
                <w:bCs/>
                <w:noProof/>
                <w:color w:val="FFFFFF"/>
                <w:sz w:val="18"/>
                <w:szCs w:val="18"/>
                <w:lang w:val="en-GB"/>
              </w:rPr>
              <w:t xml:space="preserve">Section 2 - </w:t>
            </w:r>
            <w:r w:rsidR="003B62CD" w:rsidRPr="00ED0320">
              <w:rPr>
                <w:rFonts w:ascii="Arial Narrow" w:hAnsi="Arial Narrow"/>
                <w:b/>
                <w:bCs/>
                <w:noProof/>
                <w:color w:val="FFFFFF"/>
                <w:sz w:val="18"/>
                <w:szCs w:val="18"/>
                <w:lang w:val="en-GB"/>
              </w:rPr>
              <w:t>Additional Information</w:t>
            </w:r>
          </w:p>
          <w:p w14:paraId="44750A19" w14:textId="77777777" w:rsidR="004F397E" w:rsidRPr="00ED0320" w:rsidRDefault="003B62CD" w:rsidP="00C77387">
            <w:pPr>
              <w:spacing w:before="60" w:after="60"/>
              <w:rPr>
                <w:rFonts w:ascii="Arial Narrow" w:hAnsi="Arial Narrow"/>
                <w:bCs/>
                <w:i/>
                <w:noProof/>
                <w:color w:val="FFFFFF"/>
                <w:sz w:val="18"/>
                <w:szCs w:val="18"/>
                <w:lang w:val="en-GB"/>
              </w:rPr>
            </w:pPr>
            <w:r w:rsidRPr="00ED0320">
              <w:rPr>
                <w:rFonts w:ascii="Arial Narrow" w:hAnsi="Arial Narrow"/>
                <w:bCs/>
                <w:i/>
                <w:noProof/>
                <w:color w:val="FFFFFF"/>
                <w:sz w:val="18"/>
                <w:szCs w:val="18"/>
                <w:lang w:val="en-GB"/>
              </w:rPr>
              <w:t xml:space="preserve">The information in this section is </w:t>
            </w:r>
            <w:r w:rsidR="007F2C3F" w:rsidRPr="00ED0320">
              <w:rPr>
                <w:rFonts w:ascii="Arial Narrow" w:hAnsi="Arial Narrow"/>
                <w:bCs/>
                <w:i/>
                <w:noProof/>
                <w:color w:val="FFFFFF"/>
                <w:sz w:val="18"/>
                <w:szCs w:val="18"/>
                <w:lang w:val="en-GB"/>
              </w:rPr>
              <w:t>important</w:t>
            </w:r>
            <w:r w:rsidRPr="00ED0320">
              <w:rPr>
                <w:rFonts w:ascii="Arial Narrow" w:hAnsi="Arial Narrow"/>
                <w:bCs/>
                <w:i/>
                <w:noProof/>
                <w:color w:val="FFFFFF"/>
                <w:sz w:val="18"/>
                <w:szCs w:val="18"/>
                <w:lang w:val="en-GB"/>
              </w:rPr>
              <w:t xml:space="preserve"> for the evaluation of the event </w:t>
            </w:r>
            <w:r w:rsidR="000843CA" w:rsidRPr="00ED0320">
              <w:rPr>
                <w:rFonts w:ascii="Arial Narrow" w:hAnsi="Arial Narrow"/>
                <w:bCs/>
                <w:i/>
                <w:noProof/>
                <w:color w:val="FFFFFF"/>
                <w:sz w:val="18"/>
                <w:szCs w:val="18"/>
                <w:lang w:val="en-GB"/>
              </w:rPr>
              <w:t>in</w:t>
            </w:r>
            <w:r w:rsidRPr="00ED0320">
              <w:rPr>
                <w:rFonts w:ascii="Arial Narrow" w:hAnsi="Arial Narrow"/>
                <w:bCs/>
                <w:i/>
                <w:noProof/>
                <w:color w:val="FFFFFF"/>
                <w:sz w:val="18"/>
                <w:szCs w:val="18"/>
                <w:lang w:val="en-GB"/>
              </w:rPr>
              <w:t xml:space="preserve"> the Sanction Process</w:t>
            </w:r>
            <w:r w:rsidR="000843CA" w:rsidRPr="00ED0320">
              <w:rPr>
                <w:rFonts w:ascii="Arial Narrow" w:hAnsi="Arial Narrow"/>
                <w:bCs/>
                <w:i/>
                <w:noProof/>
                <w:color w:val="FFFFFF"/>
                <w:sz w:val="18"/>
                <w:szCs w:val="18"/>
                <w:lang w:val="en-GB"/>
              </w:rPr>
              <w:t xml:space="preserve">. Additionally it provides competitors information on </w:t>
            </w:r>
            <w:r w:rsidR="004F397E" w:rsidRPr="00ED0320">
              <w:rPr>
                <w:rFonts w:ascii="Arial Narrow" w:hAnsi="Arial Narrow"/>
                <w:bCs/>
                <w:i/>
                <w:noProof/>
                <w:color w:val="FFFFFF"/>
                <w:sz w:val="18"/>
                <w:szCs w:val="18"/>
                <w:lang w:val="en-GB"/>
              </w:rPr>
              <w:t>how they can plan their participation</w:t>
            </w:r>
            <w:r w:rsidRPr="00ED0320">
              <w:rPr>
                <w:rFonts w:ascii="Arial Narrow" w:hAnsi="Arial Narrow"/>
                <w:bCs/>
                <w:i/>
                <w:noProof/>
                <w:color w:val="FFFFFF"/>
                <w:sz w:val="18"/>
                <w:szCs w:val="18"/>
                <w:lang w:val="en-GB"/>
              </w:rPr>
              <w:t xml:space="preserve">. </w:t>
            </w:r>
            <w:r w:rsidR="000843CA" w:rsidRPr="00ED0320">
              <w:rPr>
                <w:rFonts w:ascii="Arial Narrow" w:hAnsi="Arial Narrow"/>
                <w:bCs/>
                <w:i/>
                <w:noProof/>
                <w:color w:val="FFFFFF"/>
                <w:sz w:val="18"/>
                <w:szCs w:val="18"/>
                <w:lang w:val="en-GB"/>
              </w:rPr>
              <w:t>Therefore</w:t>
            </w:r>
            <w:r w:rsidRPr="00ED0320">
              <w:rPr>
                <w:rFonts w:ascii="Arial Narrow" w:hAnsi="Arial Narrow"/>
                <w:bCs/>
                <w:i/>
                <w:noProof/>
                <w:color w:val="FFFFFF"/>
                <w:sz w:val="18"/>
                <w:szCs w:val="18"/>
                <w:lang w:val="en-GB"/>
              </w:rPr>
              <w:t xml:space="preserve">, please fill in </w:t>
            </w:r>
            <w:r w:rsidR="004F397E" w:rsidRPr="00ED0320">
              <w:rPr>
                <w:rFonts w:ascii="Arial Narrow" w:hAnsi="Arial Narrow"/>
                <w:bCs/>
                <w:i/>
                <w:noProof/>
                <w:color w:val="FFFFFF"/>
                <w:sz w:val="18"/>
                <w:szCs w:val="18"/>
                <w:lang w:val="en-GB"/>
              </w:rPr>
              <w:t xml:space="preserve">all information </w:t>
            </w:r>
            <w:r w:rsidRPr="00ED0320">
              <w:rPr>
                <w:rFonts w:ascii="Arial Narrow" w:hAnsi="Arial Narrow"/>
                <w:bCs/>
                <w:i/>
                <w:noProof/>
                <w:color w:val="FFFFFF"/>
                <w:sz w:val="18"/>
                <w:szCs w:val="18"/>
                <w:lang w:val="en-GB"/>
              </w:rPr>
              <w:t xml:space="preserve">as complete as possible. </w:t>
            </w:r>
          </w:p>
          <w:p w14:paraId="59114808" w14:textId="77777777" w:rsidR="003B62CD" w:rsidRPr="00ED0320" w:rsidRDefault="003B62CD" w:rsidP="00C77387">
            <w:pPr>
              <w:spacing w:before="60" w:after="60"/>
              <w:rPr>
                <w:rFonts w:ascii="Arial Narrow" w:hAnsi="Arial Narrow"/>
                <w:bCs/>
                <w:i/>
                <w:noProof/>
                <w:color w:val="FFFFFF"/>
                <w:sz w:val="18"/>
                <w:szCs w:val="18"/>
                <w:lang w:val="en-GB"/>
              </w:rPr>
            </w:pPr>
            <w:r w:rsidRPr="00ED0320">
              <w:rPr>
                <w:rFonts w:ascii="Arial Narrow" w:hAnsi="Arial Narrow"/>
                <w:bCs/>
                <w:i/>
                <w:noProof/>
                <w:color w:val="FFFFFF"/>
                <w:sz w:val="18"/>
                <w:szCs w:val="18"/>
                <w:lang w:val="en-GB"/>
              </w:rPr>
              <w:t xml:space="preserve">Changes are allowed </w:t>
            </w:r>
            <w:r w:rsidR="004F397E" w:rsidRPr="00ED0320">
              <w:rPr>
                <w:rFonts w:ascii="Arial Narrow" w:hAnsi="Arial Narrow"/>
                <w:bCs/>
                <w:i/>
                <w:noProof/>
                <w:color w:val="FFFFFF"/>
                <w:sz w:val="18"/>
                <w:szCs w:val="18"/>
                <w:lang w:val="en-GB"/>
              </w:rPr>
              <w:t xml:space="preserve">after the Sanction is granted only </w:t>
            </w:r>
            <w:r w:rsidRPr="00ED0320">
              <w:rPr>
                <w:rFonts w:ascii="Arial Narrow" w:hAnsi="Arial Narrow"/>
                <w:bCs/>
                <w:i/>
                <w:noProof/>
                <w:color w:val="FFFFFF"/>
                <w:sz w:val="18"/>
                <w:szCs w:val="18"/>
                <w:lang w:val="en-GB"/>
              </w:rPr>
              <w:t>in order to improve the event.</w:t>
            </w:r>
          </w:p>
          <w:p w14:paraId="07054AC7" w14:textId="77777777" w:rsidR="003B62CD" w:rsidRPr="00ED0320" w:rsidRDefault="003B62CD" w:rsidP="00C77387">
            <w:pPr>
              <w:spacing w:before="60" w:after="60"/>
              <w:rPr>
                <w:rFonts w:ascii="Arial Narrow" w:hAnsi="Arial Narrow"/>
                <w:bCs/>
                <w:noProof/>
                <w:color w:val="FFFFFF"/>
                <w:sz w:val="18"/>
                <w:szCs w:val="18"/>
                <w:lang w:val="en-GB"/>
              </w:rPr>
            </w:pPr>
          </w:p>
        </w:tc>
      </w:tr>
      <w:tr w:rsidR="0037494D" w:rsidRPr="00ED0320" w14:paraId="6FE76E0F" w14:textId="77777777" w:rsidTr="00D0186C">
        <w:tc>
          <w:tcPr>
            <w:tcW w:w="2376" w:type="dxa"/>
            <w:tcBorders>
              <w:right w:val="nil"/>
            </w:tcBorders>
            <w:shd w:val="clear" w:color="auto" w:fill="E6EED5"/>
          </w:tcPr>
          <w:p w14:paraId="6B3A95B1" w14:textId="77777777" w:rsidR="0037494D" w:rsidRPr="00ED0320" w:rsidRDefault="0037494D"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Official Event Website</w:t>
            </w:r>
          </w:p>
        </w:tc>
        <w:tc>
          <w:tcPr>
            <w:tcW w:w="7369" w:type="dxa"/>
            <w:gridSpan w:val="6"/>
            <w:tcBorders>
              <w:left w:val="nil"/>
            </w:tcBorders>
            <w:shd w:val="clear" w:color="auto" w:fill="E6EED5"/>
          </w:tcPr>
          <w:p w14:paraId="418D9705" w14:textId="008EC619" w:rsidR="0037494D" w:rsidRPr="00ED0320" w:rsidRDefault="00464F17"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www.gordonbennett.aero</w:t>
            </w:r>
          </w:p>
        </w:tc>
      </w:tr>
      <w:tr w:rsidR="0037494D" w:rsidRPr="00776ECD" w14:paraId="3D17F0C8" w14:textId="77777777" w:rsidTr="00D0186C">
        <w:tc>
          <w:tcPr>
            <w:tcW w:w="2376" w:type="dxa"/>
            <w:tcBorders>
              <w:right w:val="nil"/>
            </w:tcBorders>
            <w:shd w:val="clear" w:color="auto" w:fill="auto"/>
          </w:tcPr>
          <w:p w14:paraId="1C762E16" w14:textId="77777777" w:rsidR="0037494D" w:rsidRPr="00ED0320" w:rsidRDefault="0037494D" w:rsidP="00C77387">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 xml:space="preserve">Event President </w:t>
            </w:r>
            <w:r w:rsidRPr="00ED0320">
              <w:rPr>
                <w:rFonts w:ascii="Arial Narrow" w:hAnsi="Arial Narrow" w:cs="Arial"/>
                <w:bCs/>
                <w:i/>
                <w:noProof/>
                <w:sz w:val="14"/>
                <w:szCs w:val="18"/>
                <w:lang w:val="en-GB"/>
              </w:rPr>
              <w:t>(name, email)</w:t>
            </w:r>
          </w:p>
        </w:tc>
        <w:tc>
          <w:tcPr>
            <w:tcW w:w="7369" w:type="dxa"/>
            <w:gridSpan w:val="6"/>
            <w:tcBorders>
              <w:left w:val="nil"/>
            </w:tcBorders>
            <w:shd w:val="clear" w:color="auto" w:fill="auto"/>
          </w:tcPr>
          <w:p w14:paraId="7CD2C68C" w14:textId="2B55704C" w:rsidR="0037494D" w:rsidRPr="00ED0320" w:rsidRDefault="00464F17"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Cathy Picard </w:t>
            </w:r>
            <w:hyperlink r:id="rId10" w:history="1">
              <w:r w:rsidRPr="00211081">
                <w:rPr>
                  <w:rStyle w:val="Lienhypertexte"/>
                  <w:rFonts w:ascii="Arial Narrow" w:hAnsi="Arial Narrow" w:cs="Arial"/>
                  <w:bCs/>
                  <w:noProof/>
                  <w:sz w:val="18"/>
                  <w:szCs w:val="18"/>
                  <w:lang w:val="en-GB"/>
                </w:rPr>
                <w:t>cathyp@balloonist.fr</w:t>
              </w:r>
            </w:hyperlink>
            <w:r>
              <w:rPr>
                <w:rFonts w:ascii="Arial Narrow" w:hAnsi="Arial Narrow" w:cs="Arial"/>
                <w:bCs/>
                <w:noProof/>
                <w:sz w:val="18"/>
                <w:szCs w:val="18"/>
                <w:lang w:val="en-GB"/>
              </w:rPr>
              <w:t xml:space="preserve"> </w:t>
            </w:r>
          </w:p>
        </w:tc>
      </w:tr>
      <w:tr w:rsidR="00BF516A" w:rsidRPr="000E60ED" w14:paraId="3E2A6194" w14:textId="77777777" w:rsidTr="00D0186C">
        <w:tc>
          <w:tcPr>
            <w:tcW w:w="2376" w:type="dxa"/>
            <w:tcBorders>
              <w:right w:val="nil"/>
            </w:tcBorders>
            <w:shd w:val="clear" w:color="auto" w:fill="E6EED5"/>
          </w:tcPr>
          <w:p w14:paraId="5A7CEF50" w14:textId="77777777" w:rsidR="00BF516A" w:rsidRPr="00ED0320" w:rsidRDefault="00BF516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Event Prizes </w:t>
            </w:r>
            <w:r w:rsidR="00C873EB" w:rsidRPr="00ED0320">
              <w:rPr>
                <w:rFonts w:ascii="Arial Narrow" w:hAnsi="Arial Narrow" w:cs="Arial"/>
                <w:bCs/>
                <w:noProof/>
                <w:sz w:val="18"/>
                <w:szCs w:val="18"/>
                <w:lang w:val="en-GB"/>
              </w:rPr>
              <w:t>O</w:t>
            </w:r>
            <w:r w:rsidRPr="00ED0320">
              <w:rPr>
                <w:rFonts w:ascii="Arial Narrow" w:hAnsi="Arial Narrow" w:cs="Arial"/>
                <w:bCs/>
                <w:noProof/>
                <w:sz w:val="18"/>
                <w:szCs w:val="18"/>
                <w:lang w:val="en-GB"/>
              </w:rPr>
              <w:t xml:space="preserve">ffered and </w:t>
            </w:r>
            <w:r w:rsidR="00C873EB" w:rsidRPr="00ED0320">
              <w:rPr>
                <w:rFonts w:ascii="Arial Narrow" w:hAnsi="Arial Narrow" w:cs="Arial"/>
                <w:bCs/>
                <w:noProof/>
                <w:sz w:val="18"/>
                <w:szCs w:val="18"/>
                <w:lang w:val="en-GB"/>
              </w:rPr>
              <w:t>D</w:t>
            </w:r>
            <w:r w:rsidRPr="00ED0320">
              <w:rPr>
                <w:rFonts w:ascii="Arial Narrow" w:hAnsi="Arial Narrow" w:cs="Arial"/>
                <w:bCs/>
                <w:noProof/>
                <w:sz w:val="18"/>
                <w:szCs w:val="18"/>
                <w:lang w:val="en-GB"/>
              </w:rPr>
              <w:t>etails</w:t>
            </w:r>
          </w:p>
        </w:tc>
        <w:tc>
          <w:tcPr>
            <w:tcW w:w="7369" w:type="dxa"/>
            <w:gridSpan w:val="6"/>
            <w:tcBorders>
              <w:left w:val="nil"/>
            </w:tcBorders>
            <w:shd w:val="clear" w:color="auto" w:fill="E6EED5"/>
          </w:tcPr>
          <w:p w14:paraId="05F5B4EB" w14:textId="2AC934DC" w:rsidR="00BF516A" w:rsidRPr="00ED0320" w:rsidRDefault="00464F17"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Local artisanal works </w:t>
            </w:r>
          </w:p>
        </w:tc>
      </w:tr>
      <w:tr w:rsidR="00BF516A" w:rsidRPr="00ED0320" w14:paraId="7BFBA09A" w14:textId="77777777" w:rsidTr="00D0186C">
        <w:tc>
          <w:tcPr>
            <w:tcW w:w="2376" w:type="dxa"/>
            <w:tcBorders>
              <w:right w:val="nil"/>
            </w:tcBorders>
            <w:shd w:val="clear" w:color="auto" w:fill="auto"/>
          </w:tcPr>
          <w:p w14:paraId="7AEE4C2B" w14:textId="77777777" w:rsidR="00BF516A" w:rsidRPr="00ED0320" w:rsidRDefault="00BF516A" w:rsidP="00C77387">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 xml:space="preserve">Opening Ceremony </w:t>
            </w:r>
            <w:r w:rsidR="00860102"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(Location</w:t>
            </w:r>
            <w:r w:rsidR="00860102" w:rsidRPr="00ED0320">
              <w:rPr>
                <w:rFonts w:ascii="Arial Narrow" w:hAnsi="Arial Narrow" w:cs="Arial"/>
                <w:bCs/>
                <w:i/>
                <w:noProof/>
                <w:sz w:val="14"/>
                <w:szCs w:val="18"/>
                <w:lang w:val="en-GB"/>
              </w:rPr>
              <w:t xml:space="preserve"> &amp; Coordinates</w:t>
            </w:r>
            <w:r w:rsidRPr="00ED0320">
              <w:rPr>
                <w:rFonts w:ascii="Arial Narrow" w:hAnsi="Arial Narrow" w:cs="Arial"/>
                <w:bCs/>
                <w:i/>
                <w:noProof/>
                <w:sz w:val="14"/>
                <w:szCs w:val="18"/>
                <w:lang w:val="en-GB"/>
              </w:rPr>
              <w:t>)</w:t>
            </w:r>
          </w:p>
        </w:tc>
        <w:tc>
          <w:tcPr>
            <w:tcW w:w="7369" w:type="dxa"/>
            <w:gridSpan w:val="6"/>
            <w:tcBorders>
              <w:left w:val="nil"/>
            </w:tcBorders>
            <w:shd w:val="clear" w:color="auto" w:fill="auto"/>
          </w:tcPr>
          <w:p w14:paraId="22ED12EC" w14:textId="6AA5B917" w:rsidR="00BF516A" w:rsidRPr="00ED0320" w:rsidRDefault="00464F17"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MetzTownhall , </w:t>
            </w:r>
          </w:p>
        </w:tc>
      </w:tr>
      <w:tr w:rsidR="00BF516A" w:rsidRPr="000E60ED" w14:paraId="3657C212" w14:textId="77777777" w:rsidTr="00D0186C">
        <w:tc>
          <w:tcPr>
            <w:tcW w:w="2376" w:type="dxa"/>
            <w:tcBorders>
              <w:right w:val="nil"/>
            </w:tcBorders>
            <w:shd w:val="clear" w:color="auto" w:fill="E6EED5"/>
          </w:tcPr>
          <w:p w14:paraId="7F4D2EF9" w14:textId="77777777" w:rsidR="00BF516A" w:rsidRPr="00ED0320" w:rsidRDefault="00BF516A" w:rsidP="00C77387">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 xml:space="preserve">Closing Ceremony / Prize-giving </w:t>
            </w:r>
            <w:r w:rsidRPr="00ED0320">
              <w:rPr>
                <w:rFonts w:ascii="Arial Narrow" w:hAnsi="Arial Narrow" w:cs="Arial"/>
                <w:bCs/>
                <w:i/>
                <w:noProof/>
                <w:sz w:val="14"/>
                <w:szCs w:val="18"/>
                <w:lang w:val="en-GB"/>
              </w:rPr>
              <w:t>(Location</w:t>
            </w:r>
            <w:r w:rsidR="00860102" w:rsidRPr="00ED0320">
              <w:rPr>
                <w:rFonts w:ascii="Arial Narrow" w:hAnsi="Arial Narrow" w:cs="Arial"/>
                <w:bCs/>
                <w:i/>
                <w:noProof/>
                <w:sz w:val="14"/>
                <w:szCs w:val="18"/>
                <w:lang w:val="en-GB"/>
              </w:rPr>
              <w:t xml:space="preserve"> &amp; Coordinates</w:t>
            </w:r>
            <w:r w:rsidRPr="00ED0320">
              <w:rPr>
                <w:rFonts w:ascii="Arial Narrow" w:hAnsi="Arial Narrow" w:cs="Arial"/>
                <w:bCs/>
                <w:i/>
                <w:noProof/>
                <w:sz w:val="14"/>
                <w:szCs w:val="18"/>
                <w:lang w:val="en-GB"/>
              </w:rPr>
              <w:t>)</w:t>
            </w:r>
          </w:p>
        </w:tc>
        <w:tc>
          <w:tcPr>
            <w:tcW w:w="7369" w:type="dxa"/>
            <w:gridSpan w:val="6"/>
            <w:tcBorders>
              <w:left w:val="nil"/>
            </w:tcBorders>
            <w:shd w:val="clear" w:color="auto" w:fill="E6EED5"/>
          </w:tcPr>
          <w:p w14:paraId="4F10108D" w14:textId="15360805" w:rsidR="00BF516A" w:rsidRPr="00ED0320" w:rsidRDefault="00464F17"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To be decided </w:t>
            </w:r>
          </w:p>
        </w:tc>
      </w:tr>
      <w:tr w:rsidR="00A73B6D" w:rsidRPr="00776ECD" w14:paraId="0EF31A96" w14:textId="77777777" w:rsidTr="00D0186C">
        <w:tc>
          <w:tcPr>
            <w:tcW w:w="2376" w:type="dxa"/>
            <w:tcBorders>
              <w:right w:val="nil"/>
            </w:tcBorders>
            <w:shd w:val="clear" w:color="auto" w:fill="auto"/>
          </w:tcPr>
          <w:p w14:paraId="5FBD0600" w14:textId="77777777" w:rsidR="00A73B6D" w:rsidRPr="00ED0320" w:rsidRDefault="00A73B6D"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Country </w:t>
            </w:r>
            <w:r w:rsidR="00C873EB" w:rsidRPr="00ED0320">
              <w:rPr>
                <w:rFonts w:ascii="Arial Narrow" w:hAnsi="Arial Narrow" w:cs="Arial"/>
                <w:bCs/>
                <w:noProof/>
                <w:sz w:val="18"/>
                <w:szCs w:val="18"/>
                <w:lang w:val="en-GB"/>
              </w:rPr>
              <w:t>A</w:t>
            </w:r>
            <w:r w:rsidRPr="00ED0320">
              <w:rPr>
                <w:rFonts w:ascii="Arial Narrow" w:hAnsi="Arial Narrow" w:cs="Arial"/>
                <w:bCs/>
                <w:noProof/>
                <w:sz w:val="18"/>
                <w:szCs w:val="18"/>
                <w:lang w:val="en-GB"/>
              </w:rPr>
              <w:t xml:space="preserve">dmission </w:t>
            </w:r>
            <w:r w:rsidR="00C873EB" w:rsidRPr="00ED0320">
              <w:rPr>
                <w:rFonts w:ascii="Arial Narrow" w:hAnsi="Arial Narrow" w:cs="Arial"/>
                <w:bCs/>
                <w:noProof/>
                <w:sz w:val="18"/>
                <w:szCs w:val="18"/>
                <w:lang w:val="en-GB"/>
              </w:rPr>
              <w:t>C</w:t>
            </w:r>
            <w:r w:rsidRPr="00ED0320">
              <w:rPr>
                <w:rFonts w:ascii="Arial Narrow" w:hAnsi="Arial Narrow" w:cs="Arial"/>
                <w:bCs/>
                <w:noProof/>
                <w:sz w:val="18"/>
                <w:szCs w:val="18"/>
                <w:lang w:val="en-GB"/>
              </w:rPr>
              <w:t>onditions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(Visa’s required, etc.)</w:t>
            </w:r>
          </w:p>
        </w:tc>
        <w:tc>
          <w:tcPr>
            <w:tcW w:w="7369" w:type="dxa"/>
            <w:gridSpan w:val="6"/>
            <w:tcBorders>
              <w:left w:val="nil"/>
            </w:tcBorders>
            <w:shd w:val="clear" w:color="auto" w:fill="auto"/>
          </w:tcPr>
          <w:p w14:paraId="719C298E" w14:textId="71E41AF2" w:rsidR="00A73B6D" w:rsidRPr="00ED0320" w:rsidRDefault="00464F17"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France being part of the UE no problem from european countries .</w:t>
            </w:r>
            <w:r w:rsidR="00F66545">
              <w:rPr>
                <w:rFonts w:ascii="Arial Narrow" w:hAnsi="Arial Narrow" w:cs="Arial"/>
                <w:bCs/>
                <w:noProof/>
                <w:sz w:val="18"/>
                <w:szCs w:val="18"/>
                <w:lang w:val="en-GB"/>
              </w:rPr>
              <w:t>for outside Europ : valid passport.</w:t>
            </w:r>
            <w:r>
              <w:rPr>
                <w:rFonts w:ascii="Arial Narrow" w:hAnsi="Arial Narrow" w:cs="Arial"/>
                <w:bCs/>
                <w:noProof/>
                <w:sz w:val="18"/>
                <w:szCs w:val="18"/>
                <w:lang w:val="en-GB"/>
              </w:rPr>
              <w:t>.</w:t>
            </w:r>
          </w:p>
        </w:tc>
      </w:tr>
      <w:tr w:rsidR="00A73B6D" w:rsidRPr="00776ECD" w14:paraId="5CF8CA46" w14:textId="77777777" w:rsidTr="00D0186C">
        <w:tc>
          <w:tcPr>
            <w:tcW w:w="2376" w:type="dxa"/>
            <w:tcBorders>
              <w:right w:val="nil"/>
            </w:tcBorders>
            <w:shd w:val="clear" w:color="auto" w:fill="E6EED5"/>
          </w:tcPr>
          <w:p w14:paraId="1F4F927C" w14:textId="77777777" w:rsidR="00A73B6D" w:rsidRPr="00ED0320" w:rsidRDefault="00A73B6D"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Preferred </w:t>
            </w:r>
            <w:r w:rsidR="00C873EB" w:rsidRPr="00ED0320">
              <w:rPr>
                <w:rFonts w:ascii="Arial Narrow" w:hAnsi="Arial Narrow" w:cs="Arial"/>
                <w:bCs/>
                <w:noProof/>
                <w:sz w:val="18"/>
                <w:szCs w:val="18"/>
                <w:lang w:val="en-GB"/>
              </w:rPr>
              <w:t>P</w:t>
            </w:r>
            <w:r w:rsidRPr="00ED0320">
              <w:rPr>
                <w:rFonts w:ascii="Arial Narrow" w:hAnsi="Arial Narrow" w:cs="Arial"/>
                <w:bCs/>
                <w:noProof/>
                <w:sz w:val="18"/>
                <w:szCs w:val="18"/>
                <w:lang w:val="en-GB"/>
              </w:rPr>
              <w:t xml:space="preserve">lace of </w:t>
            </w:r>
            <w:r w:rsidR="00C873EB" w:rsidRPr="00ED0320">
              <w:rPr>
                <w:rFonts w:ascii="Arial Narrow" w:hAnsi="Arial Narrow" w:cs="Arial"/>
                <w:bCs/>
                <w:noProof/>
                <w:sz w:val="18"/>
                <w:szCs w:val="18"/>
                <w:lang w:val="en-GB"/>
              </w:rPr>
              <w:t>E</w:t>
            </w:r>
            <w:r w:rsidRPr="00ED0320">
              <w:rPr>
                <w:rFonts w:ascii="Arial Narrow" w:hAnsi="Arial Narrow" w:cs="Arial"/>
                <w:bCs/>
                <w:noProof/>
                <w:sz w:val="18"/>
                <w:szCs w:val="18"/>
                <w:lang w:val="en-GB"/>
              </w:rPr>
              <w:t>ntry</w:t>
            </w:r>
            <w:r w:rsidR="00C873EB" w:rsidRPr="00ED0320">
              <w:rPr>
                <w:rFonts w:ascii="Arial Narrow" w:hAnsi="Arial Narrow" w:cs="Arial"/>
                <w:bCs/>
                <w:noProof/>
                <w:sz w:val="18"/>
                <w:szCs w:val="18"/>
                <w:lang w:val="en-GB"/>
              </w:rPr>
              <w:t xml:space="preserve"> &amp;</w:t>
            </w:r>
            <w:r w:rsidR="00C873EB" w:rsidRPr="00ED0320">
              <w:rPr>
                <w:rFonts w:ascii="Arial Narrow" w:hAnsi="Arial Narrow" w:cs="Arial"/>
                <w:bCs/>
                <w:noProof/>
                <w:sz w:val="18"/>
                <w:szCs w:val="18"/>
                <w:lang w:val="en-GB"/>
              </w:rPr>
              <w:br/>
              <w:t>Closest Major Cities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(Special custom clearance</w:t>
            </w:r>
            <w:r w:rsidR="00C873EB" w:rsidRPr="00ED0320">
              <w:rPr>
                <w:rFonts w:ascii="Arial Narrow" w:hAnsi="Arial Narrow" w:cs="Arial"/>
                <w:bCs/>
                <w:i/>
                <w:noProof/>
                <w:sz w:val="14"/>
                <w:szCs w:val="18"/>
                <w:lang w:val="en-GB"/>
              </w:rPr>
              <w:t xml:space="preserve"> &amp;</w:t>
            </w:r>
            <w:r w:rsidRPr="00ED0320">
              <w:rPr>
                <w:rFonts w:ascii="Arial Narrow" w:hAnsi="Arial Narrow" w:cs="Arial"/>
                <w:bCs/>
                <w:i/>
                <w:noProof/>
                <w:sz w:val="14"/>
                <w:szCs w:val="18"/>
                <w:lang w:val="en-GB"/>
              </w:rPr>
              <w:t xml:space="preserve"> </w:t>
            </w:r>
            <w:r w:rsidR="00C873EB" w:rsidRPr="00ED0320">
              <w:rPr>
                <w:rFonts w:ascii="Arial Narrow" w:hAnsi="Arial Narrow" w:cs="Arial"/>
                <w:bCs/>
                <w:i/>
                <w:noProof/>
                <w:sz w:val="14"/>
                <w:szCs w:val="18"/>
                <w:lang w:val="en-GB"/>
              </w:rPr>
              <w:t>directions and distances to main cities</w:t>
            </w:r>
            <w:r w:rsidRPr="00ED0320">
              <w:rPr>
                <w:rFonts w:ascii="Arial Narrow" w:hAnsi="Arial Narrow" w:cs="Arial"/>
                <w:bCs/>
                <w:i/>
                <w:noProof/>
                <w:sz w:val="14"/>
                <w:szCs w:val="18"/>
                <w:lang w:val="en-GB"/>
              </w:rPr>
              <w:t>)</w:t>
            </w:r>
          </w:p>
        </w:tc>
        <w:tc>
          <w:tcPr>
            <w:tcW w:w="7369" w:type="dxa"/>
            <w:gridSpan w:val="6"/>
            <w:tcBorders>
              <w:left w:val="nil"/>
            </w:tcBorders>
            <w:shd w:val="clear" w:color="auto" w:fill="E6EED5"/>
          </w:tcPr>
          <w:p w14:paraId="304F33A0" w14:textId="77777777" w:rsidR="00A73B6D" w:rsidRDefault="00464F17"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Metz is the major city around.</w:t>
            </w:r>
          </w:p>
          <w:p w14:paraId="68B19FD5" w14:textId="77777777" w:rsidR="00F66545" w:rsidRDefault="00464F17"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Two internationals airports near by</w:t>
            </w:r>
            <w:r w:rsidR="00F66545">
              <w:rPr>
                <w:rFonts w:ascii="Arial Narrow" w:hAnsi="Arial Narrow" w:cs="Arial"/>
                <w:bCs/>
                <w:noProof/>
                <w:sz w:val="18"/>
                <w:szCs w:val="18"/>
                <w:lang w:val="en-GB"/>
              </w:rPr>
              <w:t xml:space="preserve"> : Luxembourg Airport, Strasbourg Airport</w:t>
            </w:r>
          </w:p>
          <w:p w14:paraId="4AB3560B" w14:textId="0E124F48" w:rsidR="00464F17" w:rsidRPr="00ED0320" w:rsidRDefault="00F6654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Paris CDG airport is about 1h away by train. (Direct link between CDG airport and Lorrain</w:t>
            </w:r>
            <w:r w:rsidR="00ED7A46">
              <w:rPr>
                <w:rFonts w:ascii="Arial Narrow" w:hAnsi="Arial Narrow" w:cs="Arial"/>
                <w:bCs/>
                <w:noProof/>
                <w:sz w:val="18"/>
                <w:szCs w:val="18"/>
                <w:lang w:val="en-GB"/>
              </w:rPr>
              <w:t>e</w:t>
            </w:r>
            <w:r>
              <w:rPr>
                <w:rFonts w:ascii="Arial Narrow" w:hAnsi="Arial Narrow" w:cs="Arial"/>
                <w:bCs/>
                <w:noProof/>
                <w:sz w:val="18"/>
                <w:szCs w:val="18"/>
                <w:lang w:val="en-GB"/>
              </w:rPr>
              <w:t xml:space="preserve"> TGV railway station.</w:t>
            </w:r>
            <w:r w:rsidR="00464F17">
              <w:rPr>
                <w:rFonts w:ascii="Arial Narrow" w:hAnsi="Arial Narrow" w:cs="Arial"/>
                <w:bCs/>
                <w:noProof/>
                <w:sz w:val="18"/>
                <w:szCs w:val="18"/>
                <w:lang w:val="en-GB"/>
              </w:rPr>
              <w:t xml:space="preserve"> </w:t>
            </w:r>
          </w:p>
        </w:tc>
      </w:tr>
      <w:tr w:rsidR="00A73B6D" w:rsidRPr="00ED0320" w14:paraId="1E362271" w14:textId="77777777" w:rsidTr="00D0186C">
        <w:tc>
          <w:tcPr>
            <w:tcW w:w="2376" w:type="dxa"/>
            <w:tcBorders>
              <w:right w:val="nil"/>
            </w:tcBorders>
            <w:shd w:val="clear" w:color="auto" w:fill="auto"/>
          </w:tcPr>
          <w:p w14:paraId="4F74B6F2" w14:textId="77777777" w:rsidR="00A73B6D" w:rsidRPr="00ED0320" w:rsidRDefault="00A73B6D"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Local language </w:t>
            </w:r>
          </w:p>
        </w:tc>
        <w:tc>
          <w:tcPr>
            <w:tcW w:w="7369" w:type="dxa"/>
            <w:gridSpan w:val="6"/>
            <w:tcBorders>
              <w:left w:val="nil"/>
            </w:tcBorders>
            <w:shd w:val="clear" w:color="auto" w:fill="auto"/>
          </w:tcPr>
          <w:p w14:paraId="4B9B41BF" w14:textId="02478C4B" w:rsidR="00A73B6D" w:rsidRPr="00ED0320" w:rsidRDefault="00F6654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FRENCH</w:t>
            </w:r>
          </w:p>
        </w:tc>
      </w:tr>
      <w:tr w:rsidR="00A406B2" w:rsidRPr="00776ECD" w14:paraId="1A16EB46" w14:textId="77777777" w:rsidTr="00D0186C">
        <w:trPr>
          <w:trHeight w:val="216"/>
        </w:trPr>
        <w:tc>
          <w:tcPr>
            <w:tcW w:w="2376" w:type="dxa"/>
            <w:vMerge w:val="restart"/>
            <w:tcBorders>
              <w:right w:val="nil"/>
            </w:tcBorders>
            <w:shd w:val="clear" w:color="auto" w:fill="E6EED5"/>
          </w:tcPr>
          <w:p w14:paraId="1DD40BAA" w14:textId="77777777" w:rsidR="00A406B2" w:rsidRPr="00ED0320" w:rsidRDefault="00A406B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Location Description &amp; Characteristics</w:t>
            </w:r>
          </w:p>
        </w:tc>
        <w:tc>
          <w:tcPr>
            <w:tcW w:w="2977" w:type="dxa"/>
            <w:gridSpan w:val="4"/>
            <w:tcBorders>
              <w:left w:val="nil"/>
              <w:right w:val="nil"/>
            </w:tcBorders>
            <w:shd w:val="clear" w:color="auto" w:fill="E6EED5"/>
          </w:tcPr>
          <w:p w14:paraId="6AD03E97" w14:textId="77777777" w:rsidR="00A406B2" w:rsidRPr="00ED0320" w:rsidRDefault="00A406B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General Description</w:t>
            </w:r>
          </w:p>
        </w:tc>
        <w:tc>
          <w:tcPr>
            <w:tcW w:w="4392" w:type="dxa"/>
            <w:gridSpan w:val="2"/>
            <w:tcBorders>
              <w:left w:val="nil"/>
            </w:tcBorders>
            <w:shd w:val="clear" w:color="auto" w:fill="E6EED5"/>
          </w:tcPr>
          <w:p w14:paraId="51FE0BC8" w14:textId="39E0F16B" w:rsidR="00A406B2" w:rsidRPr="00ED0320" w:rsidRDefault="00F6654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Metz is located northeast France, 40 km north of Nancy (</w:t>
            </w:r>
            <w:r w:rsidR="00ED7A46">
              <w:rPr>
                <w:rFonts w:ascii="Arial Narrow" w:hAnsi="Arial Narrow" w:cs="Arial"/>
                <w:bCs/>
                <w:noProof/>
                <w:sz w:val="18"/>
                <w:szCs w:val="18"/>
                <w:lang w:val="en-GB"/>
              </w:rPr>
              <w:t xml:space="preserve">GB </w:t>
            </w:r>
            <w:r>
              <w:rPr>
                <w:rFonts w:ascii="Arial Narrow" w:hAnsi="Arial Narrow" w:cs="Arial"/>
                <w:bCs/>
                <w:noProof/>
                <w:sz w:val="18"/>
                <w:szCs w:val="18"/>
                <w:lang w:val="en-GB"/>
              </w:rPr>
              <w:t>2013) 30 km south of Thionville ( GB 2004) and about 40km south of Luxembourg Border</w:t>
            </w:r>
          </w:p>
        </w:tc>
      </w:tr>
      <w:tr w:rsidR="00A406B2" w:rsidRPr="00E12267" w14:paraId="5AC3B72F" w14:textId="77777777" w:rsidTr="00D0186C">
        <w:trPr>
          <w:trHeight w:val="212"/>
        </w:trPr>
        <w:tc>
          <w:tcPr>
            <w:tcW w:w="2376" w:type="dxa"/>
            <w:vMerge/>
            <w:tcBorders>
              <w:right w:val="nil"/>
            </w:tcBorders>
            <w:shd w:val="clear" w:color="auto" w:fill="auto"/>
          </w:tcPr>
          <w:p w14:paraId="7C4C9A51" w14:textId="77777777" w:rsidR="00A406B2" w:rsidRPr="00ED0320" w:rsidRDefault="00A406B2"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auto"/>
          </w:tcPr>
          <w:p w14:paraId="21C916FB" w14:textId="77777777" w:rsidR="00A406B2" w:rsidRPr="00ED0320" w:rsidRDefault="00A406B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Geographic Position</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(coordinates of competition map center)</w:t>
            </w:r>
          </w:p>
        </w:tc>
        <w:tc>
          <w:tcPr>
            <w:tcW w:w="4392" w:type="dxa"/>
            <w:gridSpan w:val="2"/>
            <w:tcBorders>
              <w:left w:val="nil"/>
            </w:tcBorders>
            <w:shd w:val="clear" w:color="auto" w:fill="auto"/>
          </w:tcPr>
          <w:p w14:paraId="3A8350E8" w14:textId="6C6C6440" w:rsidR="00A406B2" w:rsidRPr="00ED0320" w:rsidRDefault="00F6654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Launch field 49°04’51’’N 06°07’56’’E</w:t>
            </w:r>
          </w:p>
        </w:tc>
      </w:tr>
      <w:tr w:rsidR="00A406B2" w:rsidRPr="00776ECD" w14:paraId="5289BAA7" w14:textId="77777777" w:rsidTr="00D0186C">
        <w:trPr>
          <w:trHeight w:val="212"/>
        </w:trPr>
        <w:tc>
          <w:tcPr>
            <w:tcW w:w="2376" w:type="dxa"/>
            <w:vMerge/>
            <w:tcBorders>
              <w:right w:val="nil"/>
            </w:tcBorders>
            <w:shd w:val="clear" w:color="auto" w:fill="E6EED5"/>
          </w:tcPr>
          <w:p w14:paraId="21577D4A" w14:textId="77777777" w:rsidR="00A406B2" w:rsidRPr="00ED0320" w:rsidRDefault="00A406B2"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E6EED5"/>
          </w:tcPr>
          <w:p w14:paraId="346E32FC" w14:textId="77777777" w:rsidR="00A406B2" w:rsidRPr="00ED0320" w:rsidRDefault="00A406B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Topography</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(mountains, sea, lakes, rivers)</w:t>
            </w:r>
          </w:p>
        </w:tc>
        <w:tc>
          <w:tcPr>
            <w:tcW w:w="4392" w:type="dxa"/>
            <w:gridSpan w:val="2"/>
            <w:tcBorders>
              <w:left w:val="nil"/>
            </w:tcBorders>
            <w:shd w:val="clear" w:color="auto" w:fill="E6EED5"/>
          </w:tcPr>
          <w:p w14:paraId="02A6C2BF" w14:textId="58C34EF2" w:rsidR="00A406B2" w:rsidRPr="00ED0320" w:rsidRDefault="00F66545"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Flat, the launch side id on a disused miltary Airfield. It was a german base for airship before 1914</w:t>
            </w:r>
            <w:r w:rsidR="00582D88">
              <w:rPr>
                <w:rFonts w:ascii="Arial Narrow" w:hAnsi="Arial Narrow" w:cs="Arial"/>
                <w:bCs/>
                <w:noProof/>
                <w:sz w:val="18"/>
                <w:szCs w:val="18"/>
                <w:lang w:val="en-GB"/>
              </w:rPr>
              <w:t xml:space="preserve"> and miltary gas balloons were based there until the mid 20</w:t>
            </w:r>
            <w:r w:rsidR="00582D88" w:rsidRPr="00582D88">
              <w:rPr>
                <w:rFonts w:ascii="Arial Narrow" w:hAnsi="Arial Narrow" w:cs="Arial"/>
                <w:bCs/>
                <w:noProof/>
                <w:sz w:val="18"/>
                <w:szCs w:val="18"/>
                <w:vertAlign w:val="superscript"/>
                <w:lang w:val="en-GB"/>
              </w:rPr>
              <w:t>th</w:t>
            </w:r>
            <w:r w:rsidR="00582D88">
              <w:rPr>
                <w:rFonts w:ascii="Arial Narrow" w:hAnsi="Arial Narrow" w:cs="Arial"/>
                <w:bCs/>
                <w:noProof/>
                <w:sz w:val="18"/>
                <w:szCs w:val="18"/>
                <w:lang w:val="en-GB"/>
              </w:rPr>
              <w:t xml:space="preserve"> century.</w:t>
            </w:r>
          </w:p>
        </w:tc>
      </w:tr>
      <w:tr w:rsidR="00A406B2" w:rsidRPr="00776ECD" w14:paraId="2A2607E5" w14:textId="77777777" w:rsidTr="00D0186C">
        <w:trPr>
          <w:trHeight w:val="212"/>
        </w:trPr>
        <w:tc>
          <w:tcPr>
            <w:tcW w:w="2376" w:type="dxa"/>
            <w:vMerge/>
            <w:tcBorders>
              <w:right w:val="nil"/>
            </w:tcBorders>
            <w:shd w:val="clear" w:color="auto" w:fill="auto"/>
          </w:tcPr>
          <w:p w14:paraId="08CA8B64" w14:textId="77777777" w:rsidR="00A406B2" w:rsidRPr="00ED0320" w:rsidRDefault="00A406B2"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auto"/>
          </w:tcPr>
          <w:p w14:paraId="5D5222F7" w14:textId="77777777" w:rsidR="00A406B2" w:rsidRPr="00ED0320" w:rsidRDefault="00A406B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Landing Areas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(open fields, wooded area, farming, crops, cattle)</w:t>
            </w:r>
          </w:p>
        </w:tc>
        <w:tc>
          <w:tcPr>
            <w:tcW w:w="4392" w:type="dxa"/>
            <w:gridSpan w:val="2"/>
            <w:tcBorders>
              <w:left w:val="nil"/>
            </w:tcBorders>
            <w:shd w:val="clear" w:color="auto" w:fill="auto"/>
          </w:tcPr>
          <w:p w14:paraId="33143AF1" w14:textId="77777777" w:rsidR="00A406B2" w:rsidRPr="00ED0320" w:rsidRDefault="00A406B2" w:rsidP="00C77387">
            <w:pPr>
              <w:spacing w:before="60" w:after="60"/>
              <w:rPr>
                <w:rFonts w:ascii="Arial Narrow" w:hAnsi="Arial Narrow" w:cs="Arial"/>
                <w:bCs/>
                <w:noProof/>
                <w:sz w:val="18"/>
                <w:szCs w:val="18"/>
                <w:lang w:val="en-GB"/>
              </w:rPr>
            </w:pPr>
          </w:p>
        </w:tc>
      </w:tr>
      <w:tr w:rsidR="00A406B2" w:rsidRPr="00776ECD" w14:paraId="111861F6" w14:textId="77777777" w:rsidTr="00D0186C">
        <w:trPr>
          <w:trHeight w:val="212"/>
        </w:trPr>
        <w:tc>
          <w:tcPr>
            <w:tcW w:w="2376" w:type="dxa"/>
            <w:vMerge/>
            <w:tcBorders>
              <w:right w:val="nil"/>
            </w:tcBorders>
            <w:shd w:val="clear" w:color="auto" w:fill="E6EED5"/>
          </w:tcPr>
          <w:p w14:paraId="10099597" w14:textId="77777777" w:rsidR="00A406B2" w:rsidRPr="00ED0320" w:rsidRDefault="00A406B2"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E6EED5"/>
          </w:tcPr>
          <w:p w14:paraId="5ABC7A93" w14:textId="77777777" w:rsidR="00A406B2" w:rsidRPr="00ED0320" w:rsidRDefault="00A406B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Main villages around the flying area</w:t>
            </w:r>
          </w:p>
        </w:tc>
        <w:tc>
          <w:tcPr>
            <w:tcW w:w="4392" w:type="dxa"/>
            <w:gridSpan w:val="2"/>
            <w:tcBorders>
              <w:left w:val="nil"/>
            </w:tcBorders>
            <w:shd w:val="clear" w:color="auto" w:fill="E6EED5"/>
          </w:tcPr>
          <w:p w14:paraId="0BB74680" w14:textId="77777777" w:rsidR="00A406B2" w:rsidRPr="00ED0320" w:rsidRDefault="00A406B2" w:rsidP="00C77387">
            <w:pPr>
              <w:spacing w:before="60" w:after="60"/>
              <w:rPr>
                <w:rFonts w:ascii="Arial Narrow" w:hAnsi="Arial Narrow" w:cs="Arial"/>
                <w:bCs/>
                <w:noProof/>
                <w:sz w:val="18"/>
                <w:szCs w:val="18"/>
                <w:lang w:val="en-GB"/>
              </w:rPr>
            </w:pPr>
          </w:p>
        </w:tc>
      </w:tr>
      <w:tr w:rsidR="00A406B2" w:rsidRPr="00ED0320" w14:paraId="0067F83C" w14:textId="77777777" w:rsidTr="00D0186C">
        <w:trPr>
          <w:trHeight w:val="212"/>
        </w:trPr>
        <w:tc>
          <w:tcPr>
            <w:tcW w:w="2376" w:type="dxa"/>
            <w:vMerge/>
            <w:tcBorders>
              <w:right w:val="nil"/>
            </w:tcBorders>
            <w:shd w:val="clear" w:color="auto" w:fill="auto"/>
          </w:tcPr>
          <w:p w14:paraId="6F72DC74" w14:textId="77777777" w:rsidR="00A406B2" w:rsidRPr="00ED0320" w:rsidRDefault="00A406B2"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auto"/>
          </w:tcPr>
          <w:p w14:paraId="24802FED" w14:textId="77777777" w:rsidR="00A406B2" w:rsidRPr="00ED0320" w:rsidRDefault="00A406B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Other Description</w:t>
            </w:r>
          </w:p>
        </w:tc>
        <w:tc>
          <w:tcPr>
            <w:tcW w:w="4392" w:type="dxa"/>
            <w:gridSpan w:val="2"/>
            <w:tcBorders>
              <w:left w:val="nil"/>
            </w:tcBorders>
            <w:shd w:val="clear" w:color="auto" w:fill="auto"/>
          </w:tcPr>
          <w:p w14:paraId="64BB4C38" w14:textId="77777777" w:rsidR="00A406B2" w:rsidRPr="00ED0320" w:rsidRDefault="00A406B2" w:rsidP="00C77387">
            <w:pPr>
              <w:spacing w:before="60" w:after="60"/>
              <w:rPr>
                <w:rFonts w:ascii="Arial Narrow" w:hAnsi="Arial Narrow" w:cs="Arial"/>
                <w:bCs/>
                <w:noProof/>
                <w:sz w:val="18"/>
                <w:szCs w:val="18"/>
                <w:lang w:val="en-GB"/>
              </w:rPr>
            </w:pPr>
          </w:p>
        </w:tc>
      </w:tr>
      <w:tr w:rsidR="00367F2C" w:rsidRPr="00776ECD" w14:paraId="2DEFE637" w14:textId="77777777" w:rsidTr="00D0186C">
        <w:tc>
          <w:tcPr>
            <w:tcW w:w="2376" w:type="dxa"/>
            <w:tcBorders>
              <w:right w:val="nil"/>
            </w:tcBorders>
            <w:shd w:val="clear" w:color="auto" w:fill="E6EED5"/>
          </w:tcPr>
          <w:p w14:paraId="2FAABAE3" w14:textId="77777777" w:rsidR="00367F2C" w:rsidRPr="00ED0320" w:rsidRDefault="00367F2C" w:rsidP="00C77387">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 xml:space="preserve">Common Launch Areas </w:t>
            </w:r>
            <w:r w:rsidRPr="00ED0320">
              <w:rPr>
                <w:rFonts w:ascii="Arial Narrow" w:hAnsi="Arial Narrow" w:cs="Arial"/>
                <w:bCs/>
                <w:i/>
                <w:noProof/>
                <w:sz w:val="14"/>
                <w:szCs w:val="18"/>
                <w:lang w:val="en-GB"/>
              </w:rPr>
              <w:t>(coordinates &amp; description)</w:t>
            </w:r>
          </w:p>
        </w:tc>
        <w:tc>
          <w:tcPr>
            <w:tcW w:w="7369" w:type="dxa"/>
            <w:gridSpan w:val="6"/>
            <w:tcBorders>
              <w:left w:val="nil"/>
            </w:tcBorders>
            <w:shd w:val="clear" w:color="auto" w:fill="E6EED5"/>
          </w:tcPr>
          <w:p w14:paraId="43D06CEF" w14:textId="77777777" w:rsidR="00367F2C" w:rsidRPr="00ED0320" w:rsidRDefault="00367F2C" w:rsidP="00C77387">
            <w:pPr>
              <w:spacing w:before="60" w:after="60"/>
              <w:rPr>
                <w:rFonts w:ascii="Arial Narrow" w:hAnsi="Arial Narrow" w:cs="Arial"/>
                <w:bCs/>
                <w:noProof/>
                <w:sz w:val="18"/>
                <w:szCs w:val="18"/>
                <w:lang w:val="en-GB"/>
              </w:rPr>
            </w:pPr>
          </w:p>
        </w:tc>
      </w:tr>
      <w:tr w:rsidR="00367F2C" w:rsidRPr="00ED0320" w14:paraId="2A65ABB5" w14:textId="77777777" w:rsidTr="00D0186C">
        <w:tc>
          <w:tcPr>
            <w:tcW w:w="2376" w:type="dxa"/>
            <w:tcBorders>
              <w:right w:val="nil"/>
            </w:tcBorders>
            <w:shd w:val="clear" w:color="auto" w:fill="auto"/>
          </w:tcPr>
          <w:p w14:paraId="675F9A34" w14:textId="77777777" w:rsidR="00367F2C" w:rsidRPr="00ED0320" w:rsidRDefault="00367F2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Landowner Restrictions</w:t>
            </w:r>
          </w:p>
        </w:tc>
        <w:tc>
          <w:tcPr>
            <w:tcW w:w="7369" w:type="dxa"/>
            <w:gridSpan w:val="6"/>
            <w:tcBorders>
              <w:left w:val="nil"/>
            </w:tcBorders>
            <w:shd w:val="clear" w:color="auto" w:fill="auto"/>
          </w:tcPr>
          <w:p w14:paraId="59ABAF01" w14:textId="5E54C193" w:rsidR="00367F2C" w:rsidRPr="00ED0320" w:rsidRDefault="00582D88"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none</w:t>
            </w:r>
          </w:p>
        </w:tc>
      </w:tr>
      <w:tr w:rsidR="00367F2C" w:rsidRPr="00776ECD" w14:paraId="78E3DAA5" w14:textId="77777777" w:rsidTr="00D0186C">
        <w:tc>
          <w:tcPr>
            <w:tcW w:w="2376" w:type="dxa"/>
            <w:tcBorders>
              <w:right w:val="nil"/>
            </w:tcBorders>
            <w:shd w:val="clear" w:color="auto" w:fill="E6EED5"/>
          </w:tcPr>
          <w:p w14:paraId="1978F947" w14:textId="77777777" w:rsidR="00367F2C" w:rsidRPr="00ED0320" w:rsidRDefault="00367F2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Meteorological characteristics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(as expected for the period of the event)</w:t>
            </w:r>
          </w:p>
        </w:tc>
        <w:tc>
          <w:tcPr>
            <w:tcW w:w="7369" w:type="dxa"/>
            <w:gridSpan w:val="6"/>
            <w:tcBorders>
              <w:left w:val="nil"/>
            </w:tcBorders>
            <w:shd w:val="clear" w:color="auto" w:fill="E6EED5"/>
          </w:tcPr>
          <w:p w14:paraId="50FFC6F3" w14:textId="3D95A29F" w:rsidR="00367F2C" w:rsidRPr="00ED0320" w:rsidRDefault="00367F2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Weather conditions: </w:t>
            </w:r>
            <w:r w:rsidRPr="00ED0320">
              <w:rPr>
                <w:rFonts w:ascii="Arial Narrow" w:hAnsi="Arial Narrow" w:cs="Arial"/>
                <w:bCs/>
                <w:noProof/>
                <w:sz w:val="18"/>
                <w:szCs w:val="18"/>
                <w:lang w:val="en-GB"/>
              </w:rPr>
              <w:tab/>
            </w:r>
            <w:r w:rsidR="00582D88">
              <w:rPr>
                <w:rFonts w:ascii="Arial Narrow" w:hAnsi="Arial Narrow" w:cs="Arial"/>
                <w:bCs/>
                <w:noProof/>
                <w:sz w:val="18"/>
                <w:szCs w:val="18"/>
                <w:lang w:val="en-GB"/>
              </w:rPr>
              <w:t xml:space="preserve">continental </w:t>
            </w:r>
          </w:p>
          <w:p w14:paraId="7F802DEB" w14:textId="4A15A6E3" w:rsidR="00367F2C" w:rsidRPr="00ED0320" w:rsidRDefault="00367F2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Prevailing winds (speed / directions): </w:t>
            </w:r>
            <w:r w:rsidR="00582D88">
              <w:rPr>
                <w:rFonts w:ascii="Arial Narrow" w:hAnsi="Arial Narrow" w:cs="Arial"/>
                <w:bCs/>
                <w:noProof/>
                <w:sz w:val="18"/>
                <w:szCs w:val="18"/>
                <w:lang w:val="en-GB"/>
              </w:rPr>
              <w:t xml:space="preserve">westerly </w:t>
            </w:r>
          </w:p>
          <w:p w14:paraId="736E81CF" w14:textId="39F9A7FF" w:rsidR="00367F2C" w:rsidRPr="00ED0320" w:rsidRDefault="00367F2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Temperatures: </w:t>
            </w:r>
            <w:r w:rsidRPr="00ED0320">
              <w:rPr>
                <w:rFonts w:ascii="Arial Narrow" w:hAnsi="Arial Narrow" w:cs="Arial"/>
                <w:bCs/>
                <w:noProof/>
                <w:sz w:val="18"/>
                <w:szCs w:val="18"/>
                <w:lang w:val="en-GB"/>
              </w:rPr>
              <w:tab/>
            </w:r>
            <w:r w:rsidR="00582D88">
              <w:rPr>
                <w:rFonts w:ascii="Arial Narrow" w:hAnsi="Arial Narrow" w:cs="Arial"/>
                <w:bCs/>
                <w:noProof/>
                <w:sz w:val="18"/>
                <w:szCs w:val="18"/>
                <w:lang w:val="en-GB"/>
              </w:rPr>
              <w:t>in september could be 5 to 30°</w:t>
            </w:r>
          </w:p>
          <w:p w14:paraId="7176E2B3" w14:textId="2012A7AC" w:rsidR="00367F2C" w:rsidRPr="00ED0320" w:rsidRDefault="00367F2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Sunrise &amp; Sunset time for the first competition day:    </w:t>
            </w:r>
            <w:r w:rsidR="00582D88">
              <w:rPr>
                <w:rFonts w:ascii="Arial Narrow" w:hAnsi="Arial Narrow" w:cs="Arial"/>
                <w:bCs/>
                <w:noProof/>
                <w:sz w:val="18"/>
                <w:szCs w:val="18"/>
                <w:lang w:val="en-GB"/>
              </w:rPr>
              <w:t>07h00 20h10</w:t>
            </w:r>
            <w:r w:rsidRPr="00ED0320">
              <w:rPr>
                <w:rFonts w:ascii="Arial Narrow" w:hAnsi="Arial Narrow" w:cs="Arial"/>
                <w:bCs/>
                <w:noProof/>
                <w:sz w:val="18"/>
                <w:szCs w:val="18"/>
                <w:lang w:val="en-GB"/>
              </w:rPr>
              <w:fldChar w:fldCharType="begin">
                <w:ffData>
                  <w:name w:val="Texto4"/>
                  <w:enabled/>
                  <w:calcOnExit w:val="0"/>
                  <w:textInput/>
                </w:ffData>
              </w:fldChar>
            </w:r>
            <w:r w:rsidRPr="00ED0320">
              <w:rPr>
                <w:rFonts w:ascii="Arial Narrow" w:hAnsi="Arial Narrow" w:cs="Arial"/>
                <w:bCs/>
                <w:noProof/>
                <w:sz w:val="18"/>
                <w:szCs w:val="18"/>
                <w:lang w:val="en-GB"/>
              </w:rPr>
              <w:instrText xml:space="preserve"> FORMTEXT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fldChar w:fldCharType="end"/>
            </w:r>
          </w:p>
        </w:tc>
      </w:tr>
      <w:tr w:rsidR="00776542" w:rsidRPr="00ED0320" w14:paraId="597DCF72" w14:textId="77777777" w:rsidTr="00D0186C">
        <w:trPr>
          <w:trHeight w:val="317"/>
        </w:trPr>
        <w:tc>
          <w:tcPr>
            <w:tcW w:w="2376" w:type="dxa"/>
            <w:vMerge w:val="restart"/>
            <w:tcBorders>
              <w:right w:val="nil"/>
            </w:tcBorders>
            <w:shd w:val="clear" w:color="auto" w:fill="auto"/>
          </w:tcPr>
          <w:p w14:paraId="5847E241" w14:textId="77777777" w:rsidR="00776542" w:rsidRPr="00ED0320" w:rsidRDefault="0077654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Airspace Structure &amp; Limitations</w:t>
            </w:r>
          </w:p>
        </w:tc>
        <w:tc>
          <w:tcPr>
            <w:tcW w:w="2977" w:type="dxa"/>
            <w:gridSpan w:val="4"/>
            <w:tcBorders>
              <w:left w:val="nil"/>
              <w:right w:val="nil"/>
            </w:tcBorders>
            <w:shd w:val="clear" w:color="auto" w:fill="auto"/>
          </w:tcPr>
          <w:p w14:paraId="58BFAA42" w14:textId="77777777" w:rsidR="00776542" w:rsidRPr="00ED0320" w:rsidRDefault="0077654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NOTAM </w:t>
            </w:r>
            <w:r w:rsidR="00C13F16" w:rsidRPr="00ED0320">
              <w:rPr>
                <w:rFonts w:ascii="Arial Narrow" w:hAnsi="Arial Narrow" w:cs="Arial"/>
                <w:bCs/>
                <w:noProof/>
                <w:sz w:val="18"/>
                <w:szCs w:val="18"/>
                <w:lang w:val="en-GB"/>
              </w:rPr>
              <w:t>D</w:t>
            </w:r>
            <w:r w:rsidRPr="00ED0320">
              <w:rPr>
                <w:rFonts w:ascii="Arial Narrow" w:hAnsi="Arial Narrow" w:cs="Arial"/>
                <w:bCs/>
                <w:noProof/>
                <w:sz w:val="18"/>
                <w:szCs w:val="18"/>
                <w:lang w:val="en-GB"/>
              </w:rPr>
              <w:t>escription</w:t>
            </w:r>
          </w:p>
        </w:tc>
        <w:tc>
          <w:tcPr>
            <w:tcW w:w="4392" w:type="dxa"/>
            <w:gridSpan w:val="2"/>
            <w:tcBorders>
              <w:left w:val="nil"/>
            </w:tcBorders>
            <w:shd w:val="clear" w:color="auto" w:fill="auto"/>
          </w:tcPr>
          <w:p w14:paraId="4BF38D3A" w14:textId="19CF0DC6" w:rsidR="00776542" w:rsidRPr="00ED0320" w:rsidRDefault="00582D88"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To be done</w:t>
            </w:r>
          </w:p>
        </w:tc>
      </w:tr>
      <w:tr w:rsidR="00776542" w:rsidRPr="00776ECD" w14:paraId="10358DC0" w14:textId="77777777" w:rsidTr="00D0186C">
        <w:trPr>
          <w:trHeight w:val="316"/>
        </w:trPr>
        <w:tc>
          <w:tcPr>
            <w:tcW w:w="2376" w:type="dxa"/>
            <w:vMerge/>
            <w:tcBorders>
              <w:right w:val="nil"/>
            </w:tcBorders>
            <w:shd w:val="clear" w:color="auto" w:fill="E6EED5"/>
          </w:tcPr>
          <w:p w14:paraId="4A8C3F66" w14:textId="77777777" w:rsidR="00776542" w:rsidRPr="00ED0320" w:rsidRDefault="00776542"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E6EED5"/>
          </w:tcPr>
          <w:p w14:paraId="016916FB" w14:textId="77777777" w:rsidR="00776542" w:rsidRPr="00ED0320" w:rsidRDefault="0077654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Flight </w:t>
            </w:r>
            <w:r w:rsidR="00C13F16" w:rsidRPr="00ED0320">
              <w:rPr>
                <w:rFonts w:ascii="Arial Narrow" w:hAnsi="Arial Narrow" w:cs="Arial"/>
                <w:bCs/>
                <w:noProof/>
                <w:sz w:val="18"/>
                <w:szCs w:val="18"/>
                <w:lang w:val="en-GB"/>
              </w:rPr>
              <w:t>L</w:t>
            </w:r>
            <w:r w:rsidRPr="00ED0320">
              <w:rPr>
                <w:rFonts w:ascii="Arial Narrow" w:hAnsi="Arial Narrow" w:cs="Arial"/>
                <w:bCs/>
                <w:noProof/>
                <w:sz w:val="18"/>
                <w:szCs w:val="18"/>
                <w:lang w:val="en-GB"/>
              </w:rPr>
              <w:t>imitations</w:t>
            </w:r>
          </w:p>
        </w:tc>
        <w:tc>
          <w:tcPr>
            <w:tcW w:w="4392" w:type="dxa"/>
            <w:gridSpan w:val="2"/>
            <w:tcBorders>
              <w:left w:val="nil"/>
            </w:tcBorders>
            <w:shd w:val="clear" w:color="auto" w:fill="E6EED5"/>
          </w:tcPr>
          <w:p w14:paraId="37A35661" w14:textId="27DECFA6" w:rsidR="00776542" w:rsidRPr="00ED0320" w:rsidRDefault="00582D88"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To be done will depends on the wind direction</w:t>
            </w:r>
          </w:p>
        </w:tc>
      </w:tr>
      <w:tr w:rsidR="00776542" w:rsidRPr="00E12267" w14:paraId="46EEBDD9" w14:textId="77777777" w:rsidTr="00D0186C">
        <w:trPr>
          <w:trHeight w:val="316"/>
        </w:trPr>
        <w:tc>
          <w:tcPr>
            <w:tcW w:w="2376" w:type="dxa"/>
            <w:vMerge/>
            <w:tcBorders>
              <w:right w:val="nil"/>
            </w:tcBorders>
            <w:shd w:val="clear" w:color="auto" w:fill="auto"/>
          </w:tcPr>
          <w:p w14:paraId="718BBAC4" w14:textId="77777777" w:rsidR="00776542" w:rsidRPr="00ED0320" w:rsidRDefault="00776542"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auto"/>
          </w:tcPr>
          <w:p w14:paraId="1888DE00" w14:textId="77777777" w:rsidR="00776542" w:rsidRPr="00ED0320" w:rsidRDefault="0077654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Number of PZs expected</w:t>
            </w:r>
            <w:r w:rsidR="00367F2C" w:rsidRPr="00ED0320">
              <w:rPr>
                <w:rFonts w:ascii="Arial Narrow" w:hAnsi="Arial Narrow" w:cs="Arial"/>
                <w:bCs/>
                <w:noProof/>
                <w:sz w:val="18"/>
                <w:szCs w:val="18"/>
                <w:lang w:val="en-GB"/>
              </w:rPr>
              <w:t xml:space="preserve"> &amp; Descriptions</w:t>
            </w:r>
          </w:p>
        </w:tc>
        <w:tc>
          <w:tcPr>
            <w:tcW w:w="4392" w:type="dxa"/>
            <w:gridSpan w:val="2"/>
            <w:tcBorders>
              <w:left w:val="nil"/>
            </w:tcBorders>
            <w:shd w:val="clear" w:color="auto" w:fill="auto"/>
          </w:tcPr>
          <w:p w14:paraId="55B975F3" w14:textId="0D3B2E96" w:rsidR="00776542" w:rsidRPr="00ED0320" w:rsidRDefault="0002760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none</w:t>
            </w:r>
          </w:p>
        </w:tc>
      </w:tr>
      <w:tr w:rsidR="00776542" w:rsidRPr="00ED0320" w14:paraId="1A60B366" w14:textId="77777777" w:rsidTr="00D0186C">
        <w:trPr>
          <w:trHeight w:val="316"/>
        </w:trPr>
        <w:tc>
          <w:tcPr>
            <w:tcW w:w="2376" w:type="dxa"/>
            <w:vMerge/>
            <w:tcBorders>
              <w:right w:val="nil"/>
            </w:tcBorders>
            <w:shd w:val="clear" w:color="auto" w:fill="E6EED5"/>
          </w:tcPr>
          <w:p w14:paraId="4FF60E1D" w14:textId="77777777" w:rsidR="00776542" w:rsidRPr="00ED0320" w:rsidRDefault="00776542"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E6EED5"/>
          </w:tcPr>
          <w:p w14:paraId="2D885809" w14:textId="77777777" w:rsidR="00776542" w:rsidRPr="00ED0320" w:rsidRDefault="0077654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Competition </w:t>
            </w:r>
            <w:r w:rsidR="00C13F16" w:rsidRPr="00ED0320">
              <w:rPr>
                <w:rFonts w:ascii="Arial Narrow" w:hAnsi="Arial Narrow" w:cs="Arial"/>
                <w:bCs/>
                <w:noProof/>
                <w:sz w:val="18"/>
                <w:szCs w:val="18"/>
                <w:lang w:val="en-GB"/>
              </w:rPr>
              <w:t>A</w:t>
            </w:r>
            <w:r w:rsidRPr="00ED0320">
              <w:rPr>
                <w:rFonts w:ascii="Arial Narrow" w:hAnsi="Arial Narrow" w:cs="Arial"/>
                <w:bCs/>
                <w:noProof/>
                <w:sz w:val="18"/>
                <w:szCs w:val="18"/>
                <w:lang w:val="en-GB"/>
              </w:rPr>
              <w:t xml:space="preserve">rea </w:t>
            </w:r>
            <w:r w:rsidR="00C13F16" w:rsidRPr="00ED0320">
              <w:rPr>
                <w:rFonts w:ascii="Arial Narrow" w:hAnsi="Arial Narrow" w:cs="Arial"/>
                <w:bCs/>
                <w:noProof/>
                <w:sz w:val="18"/>
                <w:szCs w:val="18"/>
                <w:lang w:val="en-GB"/>
              </w:rPr>
              <w:t>A</w:t>
            </w:r>
            <w:r w:rsidRPr="00ED0320">
              <w:rPr>
                <w:rFonts w:ascii="Arial Narrow" w:hAnsi="Arial Narrow" w:cs="Arial"/>
                <w:bCs/>
                <w:noProof/>
                <w:sz w:val="18"/>
                <w:szCs w:val="18"/>
                <w:lang w:val="en-GB"/>
              </w:rPr>
              <w:t xml:space="preserve">ltitude </w:t>
            </w:r>
            <w:r w:rsidR="00C13F16" w:rsidRPr="00ED0320">
              <w:rPr>
                <w:rFonts w:ascii="Arial Narrow" w:hAnsi="Arial Narrow" w:cs="Arial"/>
                <w:bCs/>
                <w:noProof/>
                <w:sz w:val="18"/>
                <w:szCs w:val="18"/>
                <w:lang w:val="en-GB"/>
              </w:rPr>
              <w:t>L</w:t>
            </w:r>
            <w:r w:rsidRPr="00ED0320">
              <w:rPr>
                <w:rFonts w:ascii="Arial Narrow" w:hAnsi="Arial Narrow" w:cs="Arial"/>
                <w:bCs/>
                <w:noProof/>
                <w:sz w:val="18"/>
                <w:szCs w:val="18"/>
                <w:lang w:val="en-GB"/>
              </w:rPr>
              <w:t>imitations</w:t>
            </w:r>
          </w:p>
        </w:tc>
        <w:tc>
          <w:tcPr>
            <w:tcW w:w="4392" w:type="dxa"/>
            <w:gridSpan w:val="2"/>
            <w:tcBorders>
              <w:left w:val="nil"/>
            </w:tcBorders>
            <w:shd w:val="clear" w:color="auto" w:fill="E6EED5"/>
          </w:tcPr>
          <w:p w14:paraId="62A62184" w14:textId="5173F75E" w:rsidR="00776542" w:rsidRPr="00ED0320" w:rsidRDefault="0002760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To be decided</w:t>
            </w:r>
          </w:p>
        </w:tc>
      </w:tr>
      <w:tr w:rsidR="00776542" w:rsidRPr="00776ECD" w14:paraId="6EC0F9E6" w14:textId="77777777" w:rsidTr="00D0186C">
        <w:trPr>
          <w:trHeight w:val="316"/>
        </w:trPr>
        <w:tc>
          <w:tcPr>
            <w:tcW w:w="2376" w:type="dxa"/>
            <w:vMerge/>
            <w:tcBorders>
              <w:right w:val="nil"/>
            </w:tcBorders>
            <w:shd w:val="clear" w:color="auto" w:fill="auto"/>
          </w:tcPr>
          <w:p w14:paraId="0ACF1FDB" w14:textId="77777777" w:rsidR="00776542" w:rsidRPr="00ED0320" w:rsidRDefault="00776542"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auto"/>
          </w:tcPr>
          <w:p w14:paraId="4705D931" w14:textId="77777777" w:rsidR="00776542" w:rsidRPr="00ED0320" w:rsidRDefault="0077654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Competition </w:t>
            </w:r>
            <w:r w:rsidR="00C13F16" w:rsidRPr="00ED0320">
              <w:rPr>
                <w:rFonts w:ascii="Arial Narrow" w:hAnsi="Arial Narrow" w:cs="Arial"/>
                <w:bCs/>
                <w:noProof/>
                <w:sz w:val="18"/>
                <w:szCs w:val="18"/>
                <w:lang w:val="en-GB"/>
              </w:rPr>
              <w:t>A</w:t>
            </w:r>
            <w:r w:rsidRPr="00ED0320">
              <w:rPr>
                <w:rFonts w:ascii="Arial Narrow" w:hAnsi="Arial Narrow" w:cs="Arial"/>
                <w:bCs/>
                <w:noProof/>
                <w:sz w:val="18"/>
                <w:szCs w:val="18"/>
                <w:lang w:val="en-GB"/>
              </w:rPr>
              <w:t xml:space="preserve">rea </w:t>
            </w:r>
            <w:r w:rsidR="00C13F16" w:rsidRPr="00ED0320">
              <w:rPr>
                <w:rFonts w:ascii="Arial Narrow" w:hAnsi="Arial Narrow" w:cs="Arial"/>
                <w:bCs/>
                <w:noProof/>
                <w:sz w:val="18"/>
                <w:szCs w:val="18"/>
                <w:lang w:val="en-GB"/>
              </w:rPr>
              <w:t>D</w:t>
            </w:r>
            <w:r w:rsidRPr="00ED0320">
              <w:rPr>
                <w:rFonts w:ascii="Arial Narrow" w:hAnsi="Arial Narrow" w:cs="Arial"/>
                <w:bCs/>
                <w:noProof/>
                <w:sz w:val="18"/>
                <w:szCs w:val="18"/>
                <w:lang w:val="en-GB"/>
              </w:rPr>
              <w:t>imensions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(based on CLP, in km – north/south &amp; east/west</w:t>
            </w:r>
            <w:r w:rsidRPr="00ED0320">
              <w:rPr>
                <w:rFonts w:ascii="Arial Narrow" w:hAnsi="Arial Narrow" w:cs="Arial"/>
                <w:bCs/>
                <w:noProof/>
                <w:sz w:val="18"/>
                <w:szCs w:val="18"/>
                <w:lang w:val="en-GB"/>
              </w:rPr>
              <w:t>)</w:t>
            </w:r>
          </w:p>
        </w:tc>
        <w:tc>
          <w:tcPr>
            <w:tcW w:w="4392" w:type="dxa"/>
            <w:gridSpan w:val="2"/>
            <w:tcBorders>
              <w:left w:val="nil"/>
            </w:tcBorders>
            <w:shd w:val="clear" w:color="auto" w:fill="auto"/>
          </w:tcPr>
          <w:p w14:paraId="466A1553" w14:textId="1DB78D0E" w:rsidR="00776542" w:rsidRPr="00ED0320" w:rsidRDefault="0002760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Competition area to be annouced in due course</w:t>
            </w:r>
          </w:p>
        </w:tc>
      </w:tr>
      <w:tr w:rsidR="001A66E0" w:rsidRPr="00ED0320" w14:paraId="6E710E41" w14:textId="77777777" w:rsidTr="00D0186C">
        <w:trPr>
          <w:trHeight w:val="126"/>
        </w:trPr>
        <w:tc>
          <w:tcPr>
            <w:tcW w:w="2376" w:type="dxa"/>
            <w:vMerge w:val="restart"/>
            <w:tcBorders>
              <w:right w:val="nil"/>
            </w:tcBorders>
            <w:shd w:val="clear" w:color="auto" w:fill="E6EED5"/>
          </w:tcPr>
          <w:p w14:paraId="7C3FEA35" w14:textId="77777777" w:rsidR="001A66E0" w:rsidRPr="00ED0320" w:rsidRDefault="001A66E0"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Competition Map Details</w:t>
            </w:r>
          </w:p>
        </w:tc>
        <w:tc>
          <w:tcPr>
            <w:tcW w:w="1134" w:type="dxa"/>
            <w:tcBorders>
              <w:left w:val="nil"/>
              <w:right w:val="nil"/>
            </w:tcBorders>
            <w:shd w:val="clear" w:color="auto" w:fill="E6EED5"/>
          </w:tcPr>
          <w:p w14:paraId="3B08E49F" w14:textId="77777777" w:rsidR="001A66E0" w:rsidRPr="00ED0320" w:rsidRDefault="001A66E0"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DATUM</w:t>
            </w:r>
          </w:p>
        </w:tc>
        <w:tc>
          <w:tcPr>
            <w:tcW w:w="6235" w:type="dxa"/>
            <w:gridSpan w:val="5"/>
            <w:tcBorders>
              <w:left w:val="nil"/>
            </w:tcBorders>
            <w:shd w:val="clear" w:color="auto" w:fill="E6EED5"/>
          </w:tcPr>
          <w:p w14:paraId="5F377ADB" w14:textId="77777777" w:rsidR="001A66E0" w:rsidRPr="00ED0320" w:rsidRDefault="001A66E0" w:rsidP="00C77387">
            <w:pPr>
              <w:spacing w:before="60" w:after="60"/>
              <w:rPr>
                <w:rFonts w:ascii="Arial Narrow" w:hAnsi="Arial Narrow" w:cs="Arial"/>
                <w:bCs/>
                <w:noProof/>
                <w:sz w:val="18"/>
                <w:szCs w:val="18"/>
                <w:lang w:val="en-GB"/>
              </w:rPr>
            </w:pPr>
          </w:p>
        </w:tc>
      </w:tr>
      <w:tr w:rsidR="001A66E0" w:rsidRPr="00ED0320" w14:paraId="71EB03F6" w14:textId="77777777" w:rsidTr="00D0186C">
        <w:trPr>
          <w:trHeight w:val="122"/>
        </w:trPr>
        <w:tc>
          <w:tcPr>
            <w:tcW w:w="2376" w:type="dxa"/>
            <w:vMerge/>
            <w:tcBorders>
              <w:right w:val="nil"/>
            </w:tcBorders>
            <w:shd w:val="clear" w:color="auto" w:fill="auto"/>
          </w:tcPr>
          <w:p w14:paraId="023CC6A2" w14:textId="77777777" w:rsidR="001A66E0" w:rsidRPr="00ED0320"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auto"/>
          </w:tcPr>
          <w:p w14:paraId="709CE16E" w14:textId="77777777" w:rsidR="001A66E0" w:rsidRPr="00ED0320" w:rsidRDefault="001A66E0"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Scale</w:t>
            </w:r>
          </w:p>
        </w:tc>
        <w:tc>
          <w:tcPr>
            <w:tcW w:w="6235" w:type="dxa"/>
            <w:gridSpan w:val="5"/>
            <w:tcBorders>
              <w:left w:val="nil"/>
            </w:tcBorders>
            <w:shd w:val="clear" w:color="auto" w:fill="auto"/>
          </w:tcPr>
          <w:p w14:paraId="4D813C16" w14:textId="77777777" w:rsidR="001A66E0" w:rsidRPr="00ED0320" w:rsidRDefault="001A66E0" w:rsidP="00C77387">
            <w:pPr>
              <w:spacing w:before="60" w:after="60"/>
              <w:rPr>
                <w:rFonts w:ascii="Arial Narrow" w:hAnsi="Arial Narrow" w:cs="Arial"/>
                <w:bCs/>
                <w:noProof/>
                <w:sz w:val="18"/>
                <w:szCs w:val="18"/>
                <w:lang w:val="en-GB"/>
              </w:rPr>
            </w:pPr>
          </w:p>
        </w:tc>
      </w:tr>
      <w:tr w:rsidR="001A66E0" w:rsidRPr="00ED0320" w14:paraId="099C07E5" w14:textId="77777777" w:rsidTr="00D0186C">
        <w:trPr>
          <w:trHeight w:val="122"/>
        </w:trPr>
        <w:tc>
          <w:tcPr>
            <w:tcW w:w="2376" w:type="dxa"/>
            <w:vMerge/>
            <w:tcBorders>
              <w:right w:val="nil"/>
            </w:tcBorders>
            <w:shd w:val="clear" w:color="auto" w:fill="E6EED5"/>
          </w:tcPr>
          <w:p w14:paraId="6003EAC1" w14:textId="77777777" w:rsidR="001A66E0" w:rsidRPr="00ED0320"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E6EED5"/>
          </w:tcPr>
          <w:p w14:paraId="1151C7A8" w14:textId="77777777" w:rsidR="001A66E0" w:rsidRPr="00ED0320" w:rsidRDefault="001A66E0"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Grid lines</w:t>
            </w:r>
          </w:p>
        </w:tc>
        <w:tc>
          <w:tcPr>
            <w:tcW w:w="6235" w:type="dxa"/>
            <w:gridSpan w:val="5"/>
            <w:tcBorders>
              <w:left w:val="nil"/>
            </w:tcBorders>
            <w:shd w:val="clear" w:color="auto" w:fill="E6EED5"/>
          </w:tcPr>
          <w:p w14:paraId="09652DD5" w14:textId="77777777" w:rsidR="001A66E0" w:rsidRPr="00ED0320" w:rsidRDefault="001A66E0" w:rsidP="00C77387">
            <w:pPr>
              <w:spacing w:before="60" w:after="60"/>
              <w:rPr>
                <w:rFonts w:ascii="Arial Narrow" w:hAnsi="Arial Narrow" w:cs="Arial"/>
                <w:bCs/>
                <w:noProof/>
                <w:sz w:val="18"/>
                <w:szCs w:val="18"/>
                <w:lang w:val="en-GB"/>
              </w:rPr>
            </w:pPr>
          </w:p>
        </w:tc>
      </w:tr>
      <w:tr w:rsidR="001A66E0" w:rsidRPr="00ED0320" w14:paraId="34B6CE75" w14:textId="77777777" w:rsidTr="00D0186C">
        <w:trPr>
          <w:trHeight w:val="122"/>
        </w:trPr>
        <w:tc>
          <w:tcPr>
            <w:tcW w:w="2376" w:type="dxa"/>
            <w:vMerge/>
            <w:tcBorders>
              <w:right w:val="nil"/>
            </w:tcBorders>
            <w:shd w:val="clear" w:color="auto" w:fill="auto"/>
          </w:tcPr>
          <w:p w14:paraId="41E7828E" w14:textId="77777777" w:rsidR="001A66E0" w:rsidRPr="00ED0320"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auto"/>
          </w:tcPr>
          <w:p w14:paraId="69885B6C" w14:textId="77777777" w:rsidR="001A66E0" w:rsidRPr="00ED0320" w:rsidRDefault="001A66E0"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Paper Size</w:t>
            </w:r>
          </w:p>
        </w:tc>
        <w:tc>
          <w:tcPr>
            <w:tcW w:w="6235" w:type="dxa"/>
            <w:gridSpan w:val="5"/>
            <w:tcBorders>
              <w:left w:val="nil"/>
            </w:tcBorders>
            <w:shd w:val="clear" w:color="auto" w:fill="auto"/>
          </w:tcPr>
          <w:p w14:paraId="2F283645" w14:textId="77777777" w:rsidR="001A66E0" w:rsidRPr="00ED0320" w:rsidRDefault="001A66E0" w:rsidP="00C77387">
            <w:pPr>
              <w:spacing w:before="60" w:after="60"/>
              <w:rPr>
                <w:rFonts w:ascii="Arial Narrow" w:hAnsi="Arial Narrow" w:cs="Arial"/>
                <w:bCs/>
                <w:noProof/>
                <w:sz w:val="18"/>
                <w:szCs w:val="18"/>
                <w:lang w:val="en-GB"/>
              </w:rPr>
            </w:pPr>
          </w:p>
        </w:tc>
      </w:tr>
      <w:tr w:rsidR="00C46888" w:rsidRPr="00776ECD" w14:paraId="200D85E5" w14:textId="77777777" w:rsidTr="00D0186C">
        <w:trPr>
          <w:trHeight w:val="122"/>
        </w:trPr>
        <w:tc>
          <w:tcPr>
            <w:tcW w:w="2376" w:type="dxa"/>
            <w:vMerge/>
            <w:tcBorders>
              <w:right w:val="nil"/>
            </w:tcBorders>
            <w:shd w:val="clear" w:color="auto" w:fill="E6EED5"/>
          </w:tcPr>
          <w:p w14:paraId="641B2CBA" w14:textId="77777777" w:rsidR="00C46888" w:rsidRPr="00ED0320" w:rsidRDefault="00C46888" w:rsidP="00C77387">
            <w:pPr>
              <w:spacing w:before="60" w:after="60"/>
              <w:rPr>
                <w:rFonts w:ascii="Arial Narrow" w:hAnsi="Arial Narrow" w:cs="Arial"/>
                <w:bCs/>
                <w:noProof/>
                <w:sz w:val="18"/>
                <w:szCs w:val="18"/>
                <w:lang w:val="en-GB"/>
              </w:rPr>
            </w:pPr>
          </w:p>
        </w:tc>
        <w:tc>
          <w:tcPr>
            <w:tcW w:w="2268" w:type="dxa"/>
            <w:gridSpan w:val="2"/>
            <w:tcBorders>
              <w:left w:val="nil"/>
              <w:right w:val="nil"/>
            </w:tcBorders>
            <w:shd w:val="clear" w:color="auto" w:fill="E6EED5"/>
          </w:tcPr>
          <w:p w14:paraId="018FCDB1" w14:textId="77777777" w:rsidR="00C46888" w:rsidRPr="00ED0320" w:rsidRDefault="00C46888"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Electronic Version Available</w:t>
            </w:r>
          </w:p>
        </w:tc>
        <w:tc>
          <w:tcPr>
            <w:tcW w:w="5101" w:type="dxa"/>
            <w:gridSpan w:val="4"/>
            <w:tcBorders>
              <w:left w:val="nil"/>
            </w:tcBorders>
            <w:shd w:val="clear" w:color="auto" w:fill="E6EED5"/>
          </w:tcPr>
          <w:p w14:paraId="04D2A4EB" w14:textId="77777777" w:rsidR="00C46888" w:rsidRPr="00ED0320" w:rsidRDefault="00C46888"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No      </w:t>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Yes – expected on date:      </w:t>
            </w:r>
          </w:p>
        </w:tc>
      </w:tr>
      <w:tr w:rsidR="00C46888" w:rsidRPr="00776ECD" w14:paraId="0572CFBE" w14:textId="77777777" w:rsidTr="00D0186C">
        <w:trPr>
          <w:trHeight w:val="122"/>
        </w:trPr>
        <w:tc>
          <w:tcPr>
            <w:tcW w:w="2376" w:type="dxa"/>
            <w:vMerge/>
            <w:tcBorders>
              <w:right w:val="nil"/>
            </w:tcBorders>
            <w:shd w:val="clear" w:color="auto" w:fill="auto"/>
          </w:tcPr>
          <w:p w14:paraId="41D65BD8" w14:textId="77777777" w:rsidR="00C46888" w:rsidRPr="00ED0320" w:rsidRDefault="00C46888" w:rsidP="00C77387">
            <w:pPr>
              <w:spacing w:before="60" w:after="60"/>
              <w:rPr>
                <w:rFonts w:ascii="Arial Narrow" w:hAnsi="Arial Narrow" w:cs="Arial"/>
                <w:bCs/>
                <w:noProof/>
                <w:sz w:val="18"/>
                <w:szCs w:val="18"/>
                <w:lang w:val="en-GB"/>
              </w:rPr>
            </w:pPr>
          </w:p>
        </w:tc>
        <w:tc>
          <w:tcPr>
            <w:tcW w:w="2268" w:type="dxa"/>
            <w:gridSpan w:val="2"/>
            <w:tcBorders>
              <w:left w:val="nil"/>
              <w:right w:val="nil"/>
            </w:tcBorders>
            <w:shd w:val="clear" w:color="auto" w:fill="auto"/>
          </w:tcPr>
          <w:p w14:paraId="578E4A1E" w14:textId="77777777" w:rsidR="00C46888" w:rsidRPr="00ED0320" w:rsidRDefault="00C46888"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Electronic Version File Format</w:t>
            </w:r>
          </w:p>
        </w:tc>
        <w:tc>
          <w:tcPr>
            <w:tcW w:w="5101" w:type="dxa"/>
            <w:gridSpan w:val="4"/>
            <w:tcBorders>
              <w:left w:val="nil"/>
            </w:tcBorders>
            <w:shd w:val="clear" w:color="auto" w:fill="auto"/>
          </w:tcPr>
          <w:p w14:paraId="08BE3E90" w14:textId="77777777" w:rsidR="00C46888" w:rsidRPr="00ED0320" w:rsidRDefault="00C46888"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JPEG      </w:t>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PNG      </w:t>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Other</w:t>
            </w:r>
            <w:ins w:id="2" w:author="LindsayMuir" w:date="2017-04-13T14:38:00Z">
              <w:r w:rsidR="00774B05" w:rsidRPr="00ED0320">
                <w:rPr>
                  <w:rFonts w:ascii="Arial Narrow" w:hAnsi="Arial Narrow" w:cs="Arial"/>
                  <w:bCs/>
                  <w:noProof/>
                  <w:sz w:val="18"/>
                  <w:szCs w:val="18"/>
                  <w:lang w:val="en-GB"/>
                </w:rPr>
                <w:t xml:space="preserve"> </w:t>
              </w:r>
            </w:ins>
            <w:r w:rsidR="00774B05" w:rsidRPr="00ED0320">
              <w:rPr>
                <w:rFonts w:ascii="Arial Narrow" w:hAnsi="Arial Narrow" w:cs="Arial"/>
                <w:bCs/>
                <w:noProof/>
                <w:sz w:val="18"/>
                <w:szCs w:val="18"/>
                <w:lang w:val="en-GB"/>
              </w:rPr>
              <w:t>(please state)</w:t>
            </w:r>
            <w:r w:rsidRPr="00ED0320">
              <w:rPr>
                <w:rFonts w:ascii="Arial Narrow" w:hAnsi="Arial Narrow" w:cs="Arial"/>
                <w:bCs/>
                <w:noProof/>
                <w:sz w:val="18"/>
                <w:szCs w:val="18"/>
                <w:lang w:val="en-GB"/>
              </w:rPr>
              <w:t xml:space="preserve">:       </w:t>
            </w:r>
          </w:p>
        </w:tc>
      </w:tr>
      <w:tr w:rsidR="001A66E0" w:rsidRPr="00ED0320" w14:paraId="7E707634" w14:textId="77777777" w:rsidTr="00D0186C">
        <w:trPr>
          <w:trHeight w:val="122"/>
        </w:trPr>
        <w:tc>
          <w:tcPr>
            <w:tcW w:w="2376" w:type="dxa"/>
            <w:vMerge/>
            <w:tcBorders>
              <w:right w:val="nil"/>
            </w:tcBorders>
            <w:shd w:val="clear" w:color="auto" w:fill="E6EED5"/>
          </w:tcPr>
          <w:p w14:paraId="20984CB2" w14:textId="77777777" w:rsidR="001A66E0" w:rsidRPr="00ED0320"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E6EED5"/>
          </w:tcPr>
          <w:p w14:paraId="0DC303A3" w14:textId="77777777" w:rsidR="001A66E0" w:rsidRPr="00ED0320" w:rsidRDefault="00C13F16"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Remarks</w:t>
            </w:r>
          </w:p>
        </w:tc>
        <w:tc>
          <w:tcPr>
            <w:tcW w:w="6235" w:type="dxa"/>
            <w:gridSpan w:val="5"/>
            <w:tcBorders>
              <w:left w:val="nil"/>
            </w:tcBorders>
            <w:shd w:val="clear" w:color="auto" w:fill="E6EED5"/>
          </w:tcPr>
          <w:p w14:paraId="0D6F35D2" w14:textId="77777777" w:rsidR="001A66E0" w:rsidRPr="00ED0320" w:rsidRDefault="001A66E0" w:rsidP="00C77387">
            <w:pPr>
              <w:spacing w:before="60" w:after="60"/>
              <w:rPr>
                <w:rFonts w:ascii="Arial Narrow" w:hAnsi="Arial Narrow" w:cs="Arial"/>
                <w:bCs/>
                <w:noProof/>
                <w:sz w:val="18"/>
                <w:szCs w:val="18"/>
                <w:lang w:val="en-GB"/>
              </w:rPr>
            </w:pPr>
          </w:p>
        </w:tc>
      </w:tr>
      <w:tr w:rsidR="00A73B6D" w:rsidRPr="00776ECD" w14:paraId="1873F4FB" w14:textId="77777777" w:rsidTr="00D0186C">
        <w:tc>
          <w:tcPr>
            <w:tcW w:w="2376" w:type="dxa"/>
            <w:tcBorders>
              <w:right w:val="nil"/>
            </w:tcBorders>
            <w:shd w:val="clear" w:color="auto" w:fill="auto"/>
          </w:tcPr>
          <w:p w14:paraId="3B739C95" w14:textId="77777777" w:rsidR="00A73B6D" w:rsidRPr="00ED0320" w:rsidRDefault="00A73B6D"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Driving </w:t>
            </w:r>
            <w:r w:rsidR="00B31165" w:rsidRPr="00ED0320">
              <w:rPr>
                <w:rFonts w:ascii="Arial Narrow" w:hAnsi="Arial Narrow" w:cs="Arial"/>
                <w:bCs/>
                <w:noProof/>
                <w:sz w:val="18"/>
                <w:szCs w:val="18"/>
                <w:lang w:val="en-GB"/>
              </w:rPr>
              <w:t>P</w:t>
            </w:r>
            <w:r w:rsidRPr="00ED0320">
              <w:rPr>
                <w:rFonts w:ascii="Arial Narrow" w:hAnsi="Arial Narrow" w:cs="Arial"/>
                <w:bCs/>
                <w:noProof/>
                <w:sz w:val="18"/>
                <w:szCs w:val="18"/>
                <w:lang w:val="en-GB"/>
              </w:rPr>
              <w:t>articularities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(Right hand, left hand, speed limitations, International Driver’s Licen</w:t>
            </w:r>
            <w:r w:rsidR="00B31165" w:rsidRPr="00ED0320">
              <w:rPr>
                <w:rFonts w:ascii="Arial Narrow" w:hAnsi="Arial Narrow" w:cs="Arial"/>
                <w:bCs/>
                <w:i/>
                <w:noProof/>
                <w:sz w:val="14"/>
                <w:szCs w:val="18"/>
                <w:lang w:val="en-GB"/>
              </w:rPr>
              <w:t>s</w:t>
            </w:r>
            <w:r w:rsidRPr="00ED0320">
              <w:rPr>
                <w:rFonts w:ascii="Arial Narrow" w:hAnsi="Arial Narrow" w:cs="Arial"/>
                <w:bCs/>
                <w:i/>
                <w:noProof/>
                <w:sz w:val="14"/>
                <w:szCs w:val="18"/>
                <w:lang w:val="en-GB"/>
              </w:rPr>
              <w:t>e required, etc.)</w:t>
            </w:r>
          </w:p>
        </w:tc>
        <w:tc>
          <w:tcPr>
            <w:tcW w:w="7369" w:type="dxa"/>
            <w:gridSpan w:val="6"/>
            <w:tcBorders>
              <w:left w:val="nil"/>
            </w:tcBorders>
            <w:shd w:val="clear" w:color="auto" w:fill="auto"/>
          </w:tcPr>
          <w:p w14:paraId="5D4AC4FD" w14:textId="1989F84A" w:rsidR="00A73B6D" w:rsidRPr="00ED0320" w:rsidRDefault="0002760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Right Hand speed limitation depends where you drive with a max 130km/h on toll motorways, 80 km/h on local roads and 30km/h in most townx</w:t>
            </w:r>
          </w:p>
        </w:tc>
      </w:tr>
      <w:tr w:rsidR="00A73B6D" w:rsidRPr="00ED0320" w14:paraId="23377ADA" w14:textId="77777777" w:rsidTr="00D0186C">
        <w:tc>
          <w:tcPr>
            <w:tcW w:w="2376" w:type="dxa"/>
            <w:tcBorders>
              <w:right w:val="nil"/>
            </w:tcBorders>
            <w:shd w:val="clear" w:color="auto" w:fill="E6EED5"/>
          </w:tcPr>
          <w:p w14:paraId="3389F735" w14:textId="77777777" w:rsidR="00A73B6D" w:rsidRPr="00ED0320" w:rsidRDefault="00A73B6D"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Road </w:t>
            </w:r>
            <w:r w:rsidR="00B31165" w:rsidRPr="00ED0320">
              <w:rPr>
                <w:rFonts w:ascii="Arial Narrow" w:hAnsi="Arial Narrow" w:cs="Arial"/>
                <w:bCs/>
                <w:noProof/>
                <w:sz w:val="18"/>
                <w:szCs w:val="18"/>
                <w:lang w:val="en-GB"/>
              </w:rPr>
              <w:t>N</w:t>
            </w:r>
            <w:r w:rsidRPr="00ED0320">
              <w:rPr>
                <w:rFonts w:ascii="Arial Narrow" w:hAnsi="Arial Narrow" w:cs="Arial"/>
                <w:bCs/>
                <w:noProof/>
                <w:sz w:val="18"/>
                <w:szCs w:val="18"/>
                <w:lang w:val="en-GB"/>
              </w:rPr>
              <w:t xml:space="preserve">etwork and </w:t>
            </w:r>
            <w:r w:rsidR="00B31165" w:rsidRPr="00ED0320">
              <w:rPr>
                <w:rFonts w:ascii="Arial Narrow" w:hAnsi="Arial Narrow" w:cs="Arial"/>
                <w:bCs/>
                <w:noProof/>
                <w:sz w:val="18"/>
                <w:szCs w:val="18"/>
                <w:lang w:val="en-GB"/>
              </w:rPr>
              <w:t>I</w:t>
            </w:r>
            <w:r w:rsidRPr="00ED0320">
              <w:rPr>
                <w:rFonts w:ascii="Arial Narrow" w:hAnsi="Arial Narrow" w:cs="Arial"/>
                <w:bCs/>
                <w:noProof/>
                <w:sz w:val="18"/>
                <w:szCs w:val="18"/>
                <w:lang w:val="en-GB"/>
              </w:rPr>
              <w:t>nfrastructure</w:t>
            </w:r>
          </w:p>
        </w:tc>
        <w:tc>
          <w:tcPr>
            <w:tcW w:w="7369" w:type="dxa"/>
            <w:gridSpan w:val="6"/>
            <w:tcBorders>
              <w:left w:val="nil"/>
            </w:tcBorders>
            <w:shd w:val="clear" w:color="auto" w:fill="E6EED5"/>
          </w:tcPr>
          <w:p w14:paraId="4EDD84AB" w14:textId="77777777" w:rsidR="00A73B6D" w:rsidRPr="00ED0320" w:rsidRDefault="00A73B6D" w:rsidP="00C77387">
            <w:pPr>
              <w:spacing w:before="60" w:after="60"/>
              <w:rPr>
                <w:rFonts w:ascii="Arial Narrow" w:hAnsi="Arial Narrow" w:cs="Arial"/>
                <w:bCs/>
                <w:noProof/>
                <w:sz w:val="18"/>
                <w:szCs w:val="18"/>
                <w:lang w:val="en-GB"/>
              </w:rPr>
            </w:pPr>
          </w:p>
        </w:tc>
      </w:tr>
      <w:tr w:rsidR="000F3BBC" w:rsidRPr="00776ECD" w14:paraId="6BA3C200" w14:textId="77777777" w:rsidTr="00D0186C">
        <w:trPr>
          <w:trHeight w:val="215"/>
        </w:trPr>
        <w:tc>
          <w:tcPr>
            <w:tcW w:w="2376" w:type="dxa"/>
            <w:vMerge w:val="restart"/>
            <w:tcBorders>
              <w:right w:val="nil"/>
            </w:tcBorders>
            <w:shd w:val="clear" w:color="auto" w:fill="auto"/>
          </w:tcPr>
          <w:p w14:paraId="2270B1CC" w14:textId="77777777" w:rsidR="000F3BBC" w:rsidRPr="00ED0320" w:rsidRDefault="000F3BB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Venue </w:t>
            </w:r>
            <w:r w:rsidR="00367F2C" w:rsidRPr="00ED0320">
              <w:rPr>
                <w:rFonts w:ascii="Arial Narrow" w:hAnsi="Arial Narrow" w:cs="Arial"/>
                <w:bCs/>
                <w:noProof/>
                <w:sz w:val="18"/>
                <w:szCs w:val="18"/>
                <w:lang w:val="en-GB"/>
              </w:rPr>
              <w:t>D</w:t>
            </w:r>
            <w:r w:rsidRPr="00ED0320">
              <w:rPr>
                <w:rFonts w:ascii="Arial Narrow" w:hAnsi="Arial Narrow" w:cs="Arial"/>
                <w:bCs/>
                <w:noProof/>
                <w:sz w:val="18"/>
                <w:szCs w:val="18"/>
                <w:lang w:val="en-GB"/>
              </w:rPr>
              <w:t>escription</w:t>
            </w:r>
            <w:r w:rsidR="00846375" w:rsidRPr="00ED0320">
              <w:rPr>
                <w:rFonts w:ascii="Arial Narrow" w:hAnsi="Arial Narrow" w:cs="Arial"/>
                <w:bCs/>
                <w:noProof/>
                <w:sz w:val="18"/>
                <w:szCs w:val="18"/>
                <w:lang w:val="en-GB"/>
              </w:rPr>
              <w:t xml:space="preserve">, </w:t>
            </w:r>
            <w:r w:rsidR="00367F2C" w:rsidRPr="00ED0320">
              <w:rPr>
                <w:rFonts w:ascii="Arial Narrow" w:hAnsi="Arial Narrow" w:cs="Arial"/>
                <w:bCs/>
                <w:noProof/>
                <w:sz w:val="18"/>
                <w:szCs w:val="18"/>
                <w:lang w:val="en-GB"/>
              </w:rPr>
              <w:t>C</w:t>
            </w:r>
            <w:r w:rsidR="00846375" w:rsidRPr="00ED0320">
              <w:rPr>
                <w:rFonts w:ascii="Arial Narrow" w:hAnsi="Arial Narrow" w:cs="Arial"/>
                <w:bCs/>
                <w:noProof/>
                <w:sz w:val="18"/>
                <w:szCs w:val="18"/>
                <w:lang w:val="en-GB"/>
              </w:rPr>
              <w:t xml:space="preserve">oordinates </w:t>
            </w:r>
            <w:r w:rsidRPr="00ED0320">
              <w:rPr>
                <w:rFonts w:ascii="Arial Narrow" w:hAnsi="Arial Narrow" w:cs="Arial"/>
                <w:bCs/>
                <w:noProof/>
                <w:sz w:val="18"/>
                <w:szCs w:val="18"/>
                <w:lang w:val="en-GB"/>
              </w:rPr>
              <w:t xml:space="preserve">&amp; </w:t>
            </w:r>
            <w:r w:rsidR="00367F2C" w:rsidRPr="00ED0320">
              <w:rPr>
                <w:rFonts w:ascii="Arial Narrow" w:hAnsi="Arial Narrow" w:cs="Arial"/>
                <w:bCs/>
                <w:noProof/>
                <w:sz w:val="18"/>
                <w:szCs w:val="18"/>
                <w:lang w:val="en-GB"/>
              </w:rPr>
              <w:t>C</w:t>
            </w:r>
            <w:r w:rsidRPr="00ED0320">
              <w:rPr>
                <w:rFonts w:ascii="Arial Narrow" w:hAnsi="Arial Narrow" w:cs="Arial"/>
                <w:bCs/>
                <w:noProof/>
                <w:sz w:val="18"/>
                <w:szCs w:val="18"/>
                <w:lang w:val="en-GB"/>
              </w:rPr>
              <w:t>haracteristics</w:t>
            </w:r>
          </w:p>
        </w:tc>
        <w:tc>
          <w:tcPr>
            <w:tcW w:w="2977" w:type="dxa"/>
            <w:gridSpan w:val="4"/>
            <w:tcBorders>
              <w:left w:val="nil"/>
              <w:right w:val="nil"/>
            </w:tcBorders>
            <w:shd w:val="clear" w:color="auto" w:fill="auto"/>
          </w:tcPr>
          <w:p w14:paraId="5861A637" w14:textId="77777777" w:rsidR="000F3BBC" w:rsidRPr="00ED0320" w:rsidRDefault="000F3BB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Competition Center</w:t>
            </w:r>
            <w:r w:rsidR="00F83FEF"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(coordinates &amp; description)</w:t>
            </w:r>
          </w:p>
        </w:tc>
        <w:tc>
          <w:tcPr>
            <w:tcW w:w="4392" w:type="dxa"/>
            <w:gridSpan w:val="2"/>
            <w:tcBorders>
              <w:left w:val="nil"/>
            </w:tcBorders>
            <w:shd w:val="clear" w:color="auto" w:fill="auto"/>
          </w:tcPr>
          <w:p w14:paraId="35327448" w14:textId="2CDC3E3A" w:rsidR="000F3BBC" w:rsidRPr="00ED0320" w:rsidRDefault="0002760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Not decided yet will be at the officials’hotel </w:t>
            </w:r>
          </w:p>
        </w:tc>
      </w:tr>
      <w:tr w:rsidR="000F3BBC" w:rsidRPr="00776ECD" w14:paraId="182BB526" w14:textId="77777777" w:rsidTr="00D0186C">
        <w:trPr>
          <w:trHeight w:val="210"/>
        </w:trPr>
        <w:tc>
          <w:tcPr>
            <w:tcW w:w="2376" w:type="dxa"/>
            <w:vMerge/>
            <w:tcBorders>
              <w:right w:val="nil"/>
            </w:tcBorders>
            <w:shd w:val="clear" w:color="auto" w:fill="E6EED5"/>
          </w:tcPr>
          <w:p w14:paraId="04565DA9" w14:textId="77777777" w:rsidR="000F3BBC" w:rsidRPr="00ED0320" w:rsidRDefault="000F3BBC"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E6EED5"/>
          </w:tcPr>
          <w:p w14:paraId="0053BFFD" w14:textId="77777777" w:rsidR="000F3BBC" w:rsidRPr="00ED0320" w:rsidRDefault="000F3BBC" w:rsidP="00C77387">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Briefing Facilities</w:t>
            </w:r>
            <w:r w:rsidR="00F83FEF"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(coodinates &amp; description – tent, hall, etc.)</w:t>
            </w:r>
          </w:p>
        </w:tc>
        <w:tc>
          <w:tcPr>
            <w:tcW w:w="4392" w:type="dxa"/>
            <w:gridSpan w:val="2"/>
            <w:tcBorders>
              <w:left w:val="nil"/>
            </w:tcBorders>
            <w:shd w:val="clear" w:color="auto" w:fill="E6EED5"/>
          </w:tcPr>
          <w:p w14:paraId="27F90B1A" w14:textId="156DFBC6" w:rsidR="000F3BBC" w:rsidRPr="00ED0320" w:rsidRDefault="0002760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Usual room in the hotel for general briefing, briefing facilities on site in a hangar</w:t>
            </w:r>
          </w:p>
        </w:tc>
      </w:tr>
      <w:tr w:rsidR="000F3BBC" w:rsidRPr="00ED0320" w14:paraId="0BCF8B5D" w14:textId="77777777" w:rsidTr="00D0186C">
        <w:trPr>
          <w:trHeight w:val="210"/>
        </w:trPr>
        <w:tc>
          <w:tcPr>
            <w:tcW w:w="2376" w:type="dxa"/>
            <w:vMerge/>
            <w:tcBorders>
              <w:right w:val="nil"/>
            </w:tcBorders>
            <w:shd w:val="clear" w:color="auto" w:fill="auto"/>
          </w:tcPr>
          <w:p w14:paraId="5FD1265B" w14:textId="77777777" w:rsidR="000F3BBC" w:rsidRPr="00ED0320" w:rsidRDefault="000F3BBC"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auto"/>
          </w:tcPr>
          <w:p w14:paraId="75B949B2" w14:textId="77777777" w:rsidR="000F3BBC" w:rsidRPr="00ED0320" w:rsidRDefault="000F3BB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Media centre </w:t>
            </w:r>
            <w:r w:rsidRPr="00ED0320">
              <w:rPr>
                <w:rFonts w:ascii="Arial Narrow" w:hAnsi="Arial Narrow" w:cs="Arial"/>
                <w:bCs/>
                <w:i/>
                <w:noProof/>
                <w:sz w:val="18"/>
                <w:szCs w:val="18"/>
                <w:lang w:val="en-GB"/>
              </w:rPr>
              <w:t>(description)</w:t>
            </w:r>
          </w:p>
        </w:tc>
        <w:tc>
          <w:tcPr>
            <w:tcW w:w="4392" w:type="dxa"/>
            <w:gridSpan w:val="2"/>
            <w:tcBorders>
              <w:left w:val="nil"/>
            </w:tcBorders>
            <w:shd w:val="clear" w:color="auto" w:fill="auto"/>
          </w:tcPr>
          <w:p w14:paraId="604D2D4B" w14:textId="252F56F1" w:rsidR="000F3BBC" w:rsidRPr="00ED0320" w:rsidRDefault="0002760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PMR office Eurometropole Metz</w:t>
            </w:r>
          </w:p>
        </w:tc>
      </w:tr>
      <w:tr w:rsidR="000F3BBC" w:rsidRPr="00ED0320" w14:paraId="4539E4F9" w14:textId="77777777" w:rsidTr="00D0186C">
        <w:trPr>
          <w:trHeight w:val="210"/>
        </w:trPr>
        <w:tc>
          <w:tcPr>
            <w:tcW w:w="2376" w:type="dxa"/>
            <w:vMerge/>
            <w:tcBorders>
              <w:right w:val="nil"/>
            </w:tcBorders>
            <w:shd w:val="clear" w:color="auto" w:fill="E6EED5"/>
          </w:tcPr>
          <w:p w14:paraId="34221E97" w14:textId="77777777" w:rsidR="000F3BBC" w:rsidRPr="00ED0320" w:rsidRDefault="000F3BBC"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E6EED5"/>
          </w:tcPr>
          <w:p w14:paraId="1BFC5C5A" w14:textId="77777777" w:rsidR="000F3BBC" w:rsidRPr="00ED0320" w:rsidRDefault="000F3BB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Internet connection</w:t>
            </w:r>
          </w:p>
        </w:tc>
        <w:tc>
          <w:tcPr>
            <w:tcW w:w="4392" w:type="dxa"/>
            <w:gridSpan w:val="2"/>
            <w:tcBorders>
              <w:left w:val="nil"/>
            </w:tcBorders>
            <w:shd w:val="clear" w:color="auto" w:fill="E6EED5"/>
          </w:tcPr>
          <w:p w14:paraId="3B6FA5D6" w14:textId="55F7D127" w:rsidR="000F3BBC" w:rsidRPr="00ED0320" w:rsidRDefault="0002760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yes</w:t>
            </w:r>
          </w:p>
        </w:tc>
      </w:tr>
      <w:tr w:rsidR="000F3BBC" w:rsidRPr="00ED0320" w14:paraId="27CF90AC" w14:textId="77777777" w:rsidTr="00D0186C">
        <w:trPr>
          <w:trHeight w:val="210"/>
        </w:trPr>
        <w:tc>
          <w:tcPr>
            <w:tcW w:w="2376" w:type="dxa"/>
            <w:vMerge/>
            <w:tcBorders>
              <w:right w:val="nil"/>
            </w:tcBorders>
            <w:shd w:val="clear" w:color="auto" w:fill="auto"/>
          </w:tcPr>
          <w:p w14:paraId="59120351" w14:textId="77777777" w:rsidR="000F3BBC" w:rsidRPr="00ED0320" w:rsidRDefault="000F3BBC"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auto"/>
          </w:tcPr>
          <w:p w14:paraId="2316129E" w14:textId="77777777" w:rsidR="000F3BBC" w:rsidRPr="00ED0320" w:rsidRDefault="000F3BB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Social activities</w:t>
            </w:r>
          </w:p>
        </w:tc>
        <w:tc>
          <w:tcPr>
            <w:tcW w:w="4392" w:type="dxa"/>
            <w:gridSpan w:val="2"/>
            <w:tcBorders>
              <w:left w:val="nil"/>
            </w:tcBorders>
            <w:shd w:val="clear" w:color="auto" w:fill="auto"/>
          </w:tcPr>
          <w:p w14:paraId="20D50939" w14:textId="198E8117" w:rsidR="000F3BBC" w:rsidRPr="00ED0320" w:rsidRDefault="0002760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To be confirmed</w:t>
            </w:r>
          </w:p>
        </w:tc>
      </w:tr>
      <w:tr w:rsidR="000F3BBC" w:rsidRPr="00ED0320" w14:paraId="2CFDBF7D" w14:textId="77777777" w:rsidTr="00D0186C">
        <w:trPr>
          <w:trHeight w:val="210"/>
        </w:trPr>
        <w:tc>
          <w:tcPr>
            <w:tcW w:w="2376" w:type="dxa"/>
            <w:vMerge/>
            <w:tcBorders>
              <w:right w:val="nil"/>
            </w:tcBorders>
            <w:shd w:val="clear" w:color="auto" w:fill="E6EED5"/>
          </w:tcPr>
          <w:p w14:paraId="60EDDC77" w14:textId="77777777" w:rsidR="000F3BBC" w:rsidRPr="00ED0320" w:rsidRDefault="000F3BBC"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E6EED5"/>
          </w:tcPr>
          <w:p w14:paraId="202FB419" w14:textId="77777777" w:rsidR="000F3BBC" w:rsidRPr="00ED0320" w:rsidRDefault="000F3BB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Other information</w:t>
            </w:r>
          </w:p>
        </w:tc>
        <w:tc>
          <w:tcPr>
            <w:tcW w:w="4392" w:type="dxa"/>
            <w:gridSpan w:val="2"/>
            <w:tcBorders>
              <w:left w:val="nil"/>
            </w:tcBorders>
            <w:shd w:val="clear" w:color="auto" w:fill="E6EED5"/>
          </w:tcPr>
          <w:p w14:paraId="611CE804" w14:textId="77777777" w:rsidR="000F3BBC" w:rsidRPr="00ED0320" w:rsidRDefault="000F3BBC" w:rsidP="00C77387">
            <w:pPr>
              <w:spacing w:before="60" w:after="60"/>
              <w:rPr>
                <w:rFonts w:ascii="Arial Narrow" w:hAnsi="Arial Narrow" w:cs="Arial"/>
                <w:bCs/>
                <w:noProof/>
                <w:sz w:val="18"/>
                <w:szCs w:val="18"/>
                <w:lang w:val="en-GB"/>
              </w:rPr>
            </w:pPr>
          </w:p>
        </w:tc>
      </w:tr>
      <w:tr w:rsidR="00744E7A" w:rsidRPr="00027606" w14:paraId="0CF7076C" w14:textId="77777777" w:rsidTr="00D0186C">
        <w:tc>
          <w:tcPr>
            <w:tcW w:w="2376" w:type="dxa"/>
            <w:tcBorders>
              <w:right w:val="nil"/>
            </w:tcBorders>
            <w:shd w:val="clear" w:color="auto" w:fill="auto"/>
          </w:tcPr>
          <w:p w14:paraId="1DA7F6AE" w14:textId="77777777" w:rsidR="00744E7A" w:rsidRPr="00ED0320" w:rsidRDefault="00744E7A" w:rsidP="00C77387">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Stewards</w:t>
            </w:r>
            <w:r w:rsidR="005F4FB8" w:rsidRPr="00ED0320">
              <w:rPr>
                <w:rFonts w:ascii="Arial Narrow" w:hAnsi="Arial Narrow" w:cs="Arial"/>
                <w:bCs/>
                <w:noProof/>
                <w:sz w:val="18"/>
                <w:szCs w:val="18"/>
                <w:lang w:val="en-GB"/>
              </w:rPr>
              <w:br/>
            </w:r>
            <w:r w:rsidR="005F4FB8" w:rsidRPr="00ED0320">
              <w:rPr>
                <w:rFonts w:ascii="Arial Narrow" w:hAnsi="Arial Narrow" w:cs="Arial"/>
                <w:bCs/>
                <w:i/>
                <w:noProof/>
                <w:sz w:val="14"/>
                <w:szCs w:val="18"/>
                <w:lang w:val="en-GB"/>
              </w:rPr>
              <w:t>(name, country, email, attach CV)</w:t>
            </w:r>
          </w:p>
        </w:tc>
        <w:tc>
          <w:tcPr>
            <w:tcW w:w="7369" w:type="dxa"/>
            <w:gridSpan w:val="6"/>
            <w:tcBorders>
              <w:left w:val="nil"/>
            </w:tcBorders>
            <w:shd w:val="clear" w:color="auto" w:fill="auto"/>
          </w:tcPr>
          <w:p w14:paraId="4FAF23A3" w14:textId="0FCA904C" w:rsidR="00744E7A" w:rsidRPr="00027606" w:rsidRDefault="00027606" w:rsidP="00C77387">
            <w:pPr>
              <w:spacing w:before="60" w:after="60"/>
              <w:rPr>
                <w:rFonts w:ascii="Arial Narrow" w:hAnsi="Arial Narrow" w:cs="Arial"/>
                <w:bCs/>
                <w:noProof/>
                <w:sz w:val="18"/>
                <w:szCs w:val="18"/>
              </w:rPr>
            </w:pPr>
            <w:r w:rsidRPr="00027606">
              <w:rPr>
                <w:rFonts w:ascii="Arial Narrow" w:hAnsi="Arial Narrow" w:cs="Arial"/>
                <w:bCs/>
                <w:noProof/>
                <w:sz w:val="18"/>
                <w:szCs w:val="18"/>
              </w:rPr>
              <w:t>Marc Andre, Switzerland marc.andr</w:t>
            </w:r>
            <w:r>
              <w:rPr>
                <w:rFonts w:ascii="Arial Narrow" w:hAnsi="Arial Narrow" w:cs="Arial"/>
                <w:bCs/>
                <w:noProof/>
                <w:sz w:val="18"/>
                <w:szCs w:val="18"/>
              </w:rPr>
              <w:t>e</w:t>
            </w:r>
            <w:r w:rsidR="00740FED">
              <w:rPr>
                <w:rFonts w:ascii="Arial Narrow" w:hAnsi="Arial Narrow" w:cs="Arial"/>
                <w:bCs/>
                <w:noProof/>
                <w:sz w:val="18"/>
                <w:szCs w:val="18"/>
              </w:rPr>
              <w:t>@netline.ch</w:t>
            </w:r>
          </w:p>
        </w:tc>
      </w:tr>
      <w:tr w:rsidR="00744E7A" w:rsidRPr="00776ECD" w14:paraId="37484B5F" w14:textId="77777777" w:rsidTr="00D0186C">
        <w:tc>
          <w:tcPr>
            <w:tcW w:w="2376" w:type="dxa"/>
            <w:tcBorders>
              <w:right w:val="nil"/>
            </w:tcBorders>
            <w:shd w:val="clear" w:color="auto" w:fill="E6EED5"/>
          </w:tcPr>
          <w:p w14:paraId="7BE48097" w14:textId="77777777" w:rsidR="00744E7A" w:rsidRPr="00ED0320" w:rsidRDefault="00744E7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Chief </w:t>
            </w:r>
            <w:r w:rsidR="0092263A" w:rsidRPr="00ED0320">
              <w:rPr>
                <w:rFonts w:ascii="Arial Narrow" w:hAnsi="Arial Narrow" w:cs="Arial"/>
                <w:bCs/>
                <w:noProof/>
                <w:sz w:val="18"/>
                <w:szCs w:val="18"/>
                <w:lang w:val="en-GB"/>
              </w:rPr>
              <w:t>S</w:t>
            </w:r>
            <w:r w:rsidRPr="00ED0320">
              <w:rPr>
                <w:rFonts w:ascii="Arial Narrow" w:hAnsi="Arial Narrow" w:cs="Arial"/>
                <w:bCs/>
                <w:noProof/>
                <w:sz w:val="18"/>
                <w:szCs w:val="18"/>
                <w:lang w:val="en-GB"/>
              </w:rPr>
              <w:t>corer</w:t>
            </w:r>
            <w:r w:rsidR="005F4FB8" w:rsidRPr="00ED0320">
              <w:rPr>
                <w:rFonts w:ascii="Arial Narrow" w:hAnsi="Arial Narrow" w:cs="Arial"/>
                <w:bCs/>
                <w:noProof/>
                <w:sz w:val="18"/>
                <w:szCs w:val="18"/>
                <w:lang w:val="en-GB"/>
              </w:rPr>
              <w:br/>
            </w:r>
            <w:r w:rsidR="005F4FB8" w:rsidRPr="00ED0320">
              <w:rPr>
                <w:rFonts w:ascii="Arial Narrow" w:hAnsi="Arial Narrow" w:cs="Arial"/>
                <w:bCs/>
                <w:i/>
                <w:noProof/>
                <w:sz w:val="14"/>
                <w:szCs w:val="18"/>
                <w:lang w:val="en-GB"/>
              </w:rPr>
              <w:t>(name, country, email, attach CV</w:t>
            </w:r>
            <w:r w:rsidR="0092263A" w:rsidRPr="00ED0320">
              <w:rPr>
                <w:rFonts w:ascii="Arial Narrow" w:hAnsi="Arial Narrow" w:cs="Arial"/>
                <w:bCs/>
                <w:i/>
                <w:noProof/>
                <w:sz w:val="14"/>
                <w:szCs w:val="18"/>
                <w:lang w:val="en-GB"/>
              </w:rPr>
              <w:t>)</w:t>
            </w:r>
          </w:p>
        </w:tc>
        <w:tc>
          <w:tcPr>
            <w:tcW w:w="7369" w:type="dxa"/>
            <w:gridSpan w:val="6"/>
            <w:tcBorders>
              <w:left w:val="nil"/>
            </w:tcBorders>
            <w:shd w:val="clear" w:color="auto" w:fill="E6EED5"/>
          </w:tcPr>
          <w:p w14:paraId="08261034" w14:textId="77777777" w:rsidR="00744E7A" w:rsidRPr="00ED0320" w:rsidRDefault="00744E7A" w:rsidP="00C77387">
            <w:pPr>
              <w:spacing w:before="60" w:after="60"/>
              <w:rPr>
                <w:rFonts w:ascii="Arial Narrow" w:hAnsi="Arial Narrow" w:cs="Arial"/>
                <w:bCs/>
                <w:noProof/>
                <w:sz w:val="18"/>
                <w:szCs w:val="18"/>
                <w:lang w:val="en-GB"/>
              </w:rPr>
            </w:pPr>
          </w:p>
        </w:tc>
      </w:tr>
      <w:tr w:rsidR="00744E7A" w:rsidRPr="00776ECD" w14:paraId="635DAB66" w14:textId="77777777" w:rsidTr="00D0186C">
        <w:tc>
          <w:tcPr>
            <w:tcW w:w="2376" w:type="dxa"/>
            <w:tcBorders>
              <w:right w:val="nil"/>
            </w:tcBorders>
            <w:shd w:val="clear" w:color="auto" w:fill="auto"/>
          </w:tcPr>
          <w:p w14:paraId="6B8042FE" w14:textId="77777777" w:rsidR="00744E7A" w:rsidRPr="00ED0320" w:rsidRDefault="0092263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Chief D</w:t>
            </w:r>
            <w:r w:rsidR="00744E7A" w:rsidRPr="00ED0320">
              <w:rPr>
                <w:rFonts w:ascii="Arial Narrow" w:hAnsi="Arial Narrow" w:cs="Arial"/>
                <w:bCs/>
                <w:noProof/>
                <w:sz w:val="18"/>
                <w:szCs w:val="18"/>
                <w:lang w:val="en-GB"/>
              </w:rPr>
              <w:t>ebriefer</w:t>
            </w:r>
            <w:r w:rsidR="005F4FB8" w:rsidRPr="00ED0320">
              <w:rPr>
                <w:rFonts w:ascii="Arial Narrow" w:hAnsi="Arial Narrow" w:cs="Arial"/>
                <w:bCs/>
                <w:noProof/>
                <w:sz w:val="18"/>
                <w:szCs w:val="18"/>
                <w:lang w:val="en-GB"/>
              </w:rPr>
              <w:br/>
            </w:r>
            <w:r w:rsidR="005F4FB8" w:rsidRPr="00ED0320">
              <w:rPr>
                <w:rFonts w:ascii="Arial Narrow" w:hAnsi="Arial Narrow" w:cs="Arial"/>
                <w:bCs/>
                <w:i/>
                <w:noProof/>
                <w:sz w:val="14"/>
                <w:szCs w:val="18"/>
                <w:lang w:val="en-GB"/>
              </w:rPr>
              <w:t>(name, country, email, attach CV)</w:t>
            </w:r>
          </w:p>
        </w:tc>
        <w:tc>
          <w:tcPr>
            <w:tcW w:w="7369" w:type="dxa"/>
            <w:gridSpan w:val="6"/>
            <w:tcBorders>
              <w:left w:val="nil"/>
            </w:tcBorders>
            <w:shd w:val="clear" w:color="auto" w:fill="auto"/>
          </w:tcPr>
          <w:p w14:paraId="3296EF0E" w14:textId="77777777" w:rsidR="00744E7A" w:rsidRPr="00ED0320" w:rsidRDefault="00744E7A" w:rsidP="00C77387">
            <w:pPr>
              <w:spacing w:before="60" w:after="60"/>
              <w:rPr>
                <w:rFonts w:ascii="Arial Narrow" w:hAnsi="Arial Narrow" w:cs="Arial"/>
                <w:bCs/>
                <w:noProof/>
                <w:sz w:val="18"/>
                <w:szCs w:val="18"/>
                <w:lang w:val="en-GB"/>
              </w:rPr>
            </w:pPr>
          </w:p>
        </w:tc>
      </w:tr>
      <w:tr w:rsidR="00744E7A" w:rsidRPr="00776ECD" w14:paraId="38735973" w14:textId="77777777" w:rsidTr="00D0186C">
        <w:tc>
          <w:tcPr>
            <w:tcW w:w="2376" w:type="dxa"/>
            <w:tcBorders>
              <w:right w:val="nil"/>
            </w:tcBorders>
            <w:shd w:val="clear" w:color="auto" w:fill="E6EED5"/>
          </w:tcPr>
          <w:p w14:paraId="1B85548E" w14:textId="77777777" w:rsidR="00744E7A" w:rsidRPr="00ED0320" w:rsidRDefault="0092263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Chief O</w:t>
            </w:r>
            <w:r w:rsidR="00744E7A" w:rsidRPr="00ED0320">
              <w:rPr>
                <w:rFonts w:ascii="Arial Narrow" w:hAnsi="Arial Narrow" w:cs="Arial"/>
                <w:bCs/>
                <w:noProof/>
                <w:sz w:val="18"/>
                <w:szCs w:val="18"/>
                <w:lang w:val="en-GB"/>
              </w:rPr>
              <w:t>bserver</w:t>
            </w:r>
            <w:r w:rsidR="005F4FB8" w:rsidRPr="00ED0320">
              <w:rPr>
                <w:rFonts w:ascii="Arial Narrow" w:hAnsi="Arial Narrow" w:cs="Arial"/>
                <w:bCs/>
                <w:noProof/>
                <w:sz w:val="18"/>
                <w:szCs w:val="18"/>
                <w:lang w:val="en-GB"/>
              </w:rPr>
              <w:br/>
            </w:r>
            <w:r w:rsidR="005F4FB8" w:rsidRPr="00ED0320">
              <w:rPr>
                <w:rFonts w:ascii="Arial Narrow" w:hAnsi="Arial Narrow" w:cs="Arial"/>
                <w:bCs/>
                <w:i/>
                <w:noProof/>
                <w:sz w:val="14"/>
                <w:szCs w:val="18"/>
                <w:lang w:val="en-GB"/>
              </w:rPr>
              <w:t>(name, country, email, attach CV)</w:t>
            </w:r>
          </w:p>
        </w:tc>
        <w:tc>
          <w:tcPr>
            <w:tcW w:w="7369" w:type="dxa"/>
            <w:gridSpan w:val="6"/>
            <w:tcBorders>
              <w:left w:val="nil"/>
            </w:tcBorders>
            <w:shd w:val="clear" w:color="auto" w:fill="E6EED5"/>
          </w:tcPr>
          <w:p w14:paraId="65097FA9" w14:textId="77777777" w:rsidR="00744E7A" w:rsidRPr="00ED0320" w:rsidRDefault="00744E7A" w:rsidP="00C77387">
            <w:pPr>
              <w:spacing w:before="60" w:after="60"/>
              <w:rPr>
                <w:rFonts w:ascii="Arial Narrow" w:hAnsi="Arial Narrow" w:cs="Arial"/>
                <w:bCs/>
                <w:noProof/>
                <w:sz w:val="18"/>
                <w:szCs w:val="18"/>
                <w:lang w:val="en-GB"/>
              </w:rPr>
            </w:pPr>
          </w:p>
        </w:tc>
      </w:tr>
      <w:tr w:rsidR="00744E7A" w:rsidRPr="00776ECD" w14:paraId="0E3B35B7" w14:textId="77777777" w:rsidTr="00D0186C">
        <w:tc>
          <w:tcPr>
            <w:tcW w:w="2376" w:type="dxa"/>
            <w:tcBorders>
              <w:right w:val="nil"/>
            </w:tcBorders>
            <w:shd w:val="clear" w:color="auto" w:fill="auto"/>
          </w:tcPr>
          <w:p w14:paraId="3C3B6F90" w14:textId="77777777" w:rsidR="00744E7A" w:rsidRPr="00ED0320" w:rsidRDefault="005F4FB8"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Technical </w:t>
            </w:r>
            <w:r w:rsidR="0092263A" w:rsidRPr="00ED0320">
              <w:rPr>
                <w:rFonts w:ascii="Arial Narrow" w:hAnsi="Arial Narrow" w:cs="Arial"/>
                <w:bCs/>
                <w:noProof/>
                <w:sz w:val="18"/>
                <w:szCs w:val="18"/>
                <w:lang w:val="en-GB"/>
              </w:rPr>
              <w:t>S</w:t>
            </w:r>
            <w:r w:rsidRPr="00ED0320">
              <w:rPr>
                <w:rFonts w:ascii="Arial Narrow" w:hAnsi="Arial Narrow" w:cs="Arial"/>
                <w:bCs/>
                <w:noProof/>
                <w:sz w:val="18"/>
                <w:szCs w:val="18"/>
                <w:lang w:val="en-GB"/>
              </w:rPr>
              <w:t xml:space="preserve">upport </w:t>
            </w:r>
            <w:r w:rsidR="0092263A" w:rsidRPr="00ED0320">
              <w:rPr>
                <w:rFonts w:ascii="Arial Narrow" w:hAnsi="Arial Narrow" w:cs="Arial"/>
                <w:bCs/>
                <w:noProof/>
                <w:sz w:val="18"/>
                <w:szCs w:val="18"/>
                <w:lang w:val="en-GB"/>
              </w:rPr>
              <w:t>O</w:t>
            </w:r>
            <w:r w:rsidRPr="00ED0320">
              <w:rPr>
                <w:rFonts w:ascii="Arial Narrow" w:hAnsi="Arial Narrow" w:cs="Arial"/>
                <w:bCs/>
                <w:noProof/>
                <w:sz w:val="18"/>
                <w:szCs w:val="18"/>
                <w:lang w:val="en-GB"/>
              </w:rPr>
              <w:t>fficer</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(name, country, email, attach CV)</w:t>
            </w:r>
          </w:p>
        </w:tc>
        <w:tc>
          <w:tcPr>
            <w:tcW w:w="7369" w:type="dxa"/>
            <w:gridSpan w:val="6"/>
            <w:tcBorders>
              <w:left w:val="nil"/>
            </w:tcBorders>
            <w:shd w:val="clear" w:color="auto" w:fill="auto"/>
          </w:tcPr>
          <w:p w14:paraId="4F33B889" w14:textId="77777777" w:rsidR="00744E7A" w:rsidRPr="00ED0320" w:rsidRDefault="00744E7A" w:rsidP="00C77387">
            <w:pPr>
              <w:spacing w:before="60" w:after="60"/>
              <w:rPr>
                <w:rFonts w:ascii="Arial Narrow" w:hAnsi="Arial Narrow" w:cs="Arial"/>
                <w:bCs/>
                <w:noProof/>
                <w:sz w:val="18"/>
                <w:szCs w:val="18"/>
                <w:lang w:val="en-GB"/>
              </w:rPr>
            </w:pPr>
          </w:p>
        </w:tc>
      </w:tr>
      <w:tr w:rsidR="00744E7A" w:rsidRPr="00776ECD" w14:paraId="026AF11B" w14:textId="77777777" w:rsidTr="00D0186C">
        <w:tc>
          <w:tcPr>
            <w:tcW w:w="2376" w:type="dxa"/>
            <w:tcBorders>
              <w:right w:val="nil"/>
            </w:tcBorders>
            <w:shd w:val="clear" w:color="auto" w:fill="E6EED5"/>
          </w:tcPr>
          <w:p w14:paraId="10886E12" w14:textId="77777777" w:rsidR="00744E7A" w:rsidRPr="00ED0320" w:rsidRDefault="00744E7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Scoring </w:t>
            </w:r>
            <w:r w:rsidR="0092263A" w:rsidRPr="00ED0320">
              <w:rPr>
                <w:rFonts w:ascii="Arial Narrow" w:hAnsi="Arial Narrow" w:cs="Arial"/>
                <w:bCs/>
                <w:noProof/>
                <w:sz w:val="18"/>
                <w:szCs w:val="18"/>
                <w:lang w:val="en-GB"/>
              </w:rPr>
              <w:t>P</w:t>
            </w:r>
            <w:r w:rsidRPr="00ED0320">
              <w:rPr>
                <w:rFonts w:ascii="Arial Narrow" w:hAnsi="Arial Narrow" w:cs="Arial"/>
                <w:bCs/>
                <w:noProof/>
                <w:sz w:val="18"/>
                <w:szCs w:val="18"/>
                <w:lang w:val="en-GB"/>
              </w:rPr>
              <w:t>rogram</w:t>
            </w:r>
            <w:r w:rsidR="005F4FB8" w:rsidRPr="00ED0320">
              <w:rPr>
                <w:rFonts w:ascii="Arial Narrow" w:hAnsi="Arial Narrow" w:cs="Arial"/>
                <w:bCs/>
                <w:noProof/>
                <w:sz w:val="18"/>
                <w:szCs w:val="18"/>
                <w:lang w:val="en-GB"/>
              </w:rPr>
              <w:br/>
            </w:r>
            <w:r w:rsidR="005F4FB8" w:rsidRPr="00ED0320">
              <w:rPr>
                <w:rFonts w:ascii="Arial Narrow" w:hAnsi="Arial Narrow" w:cs="Arial"/>
                <w:bCs/>
                <w:i/>
                <w:noProof/>
                <w:sz w:val="14"/>
                <w:szCs w:val="18"/>
                <w:lang w:val="en-GB"/>
              </w:rPr>
              <w:t xml:space="preserve">(name, developer, email, brief description, </w:t>
            </w:r>
            <w:r w:rsidR="00774351" w:rsidRPr="00ED0320">
              <w:rPr>
                <w:rFonts w:ascii="Arial Narrow" w:hAnsi="Arial Narrow" w:cs="Arial"/>
                <w:bCs/>
                <w:i/>
                <w:noProof/>
                <w:sz w:val="14"/>
                <w:szCs w:val="18"/>
                <w:lang w:val="en-GB"/>
              </w:rPr>
              <w:t xml:space="preserve">last </w:t>
            </w:r>
            <w:r w:rsidR="005F4FB8" w:rsidRPr="00ED0320">
              <w:rPr>
                <w:rFonts w:ascii="Arial Narrow" w:hAnsi="Arial Narrow" w:cs="Arial"/>
                <w:bCs/>
                <w:i/>
                <w:noProof/>
                <w:sz w:val="14"/>
                <w:szCs w:val="18"/>
                <w:lang w:val="en-GB"/>
              </w:rPr>
              <w:t>FAI events using the program, link for downloading)</w:t>
            </w:r>
          </w:p>
        </w:tc>
        <w:tc>
          <w:tcPr>
            <w:tcW w:w="7369" w:type="dxa"/>
            <w:gridSpan w:val="6"/>
            <w:tcBorders>
              <w:left w:val="nil"/>
            </w:tcBorders>
            <w:shd w:val="clear" w:color="auto" w:fill="E6EED5"/>
          </w:tcPr>
          <w:p w14:paraId="5CF3720B" w14:textId="77777777" w:rsidR="00744E7A" w:rsidRPr="00ED0320" w:rsidRDefault="00744E7A" w:rsidP="00C77387">
            <w:pPr>
              <w:spacing w:before="60" w:after="60"/>
              <w:rPr>
                <w:rFonts w:ascii="Arial Narrow" w:hAnsi="Arial Narrow" w:cs="Arial"/>
                <w:bCs/>
                <w:noProof/>
                <w:sz w:val="18"/>
                <w:szCs w:val="18"/>
                <w:lang w:val="en-GB"/>
              </w:rPr>
            </w:pPr>
          </w:p>
        </w:tc>
      </w:tr>
      <w:tr w:rsidR="00062985" w:rsidRPr="00776ECD" w14:paraId="6C3F7773" w14:textId="77777777" w:rsidTr="00D0186C">
        <w:tc>
          <w:tcPr>
            <w:tcW w:w="2376" w:type="dxa"/>
            <w:tcBorders>
              <w:right w:val="nil"/>
            </w:tcBorders>
            <w:shd w:val="clear" w:color="auto" w:fill="auto"/>
          </w:tcPr>
          <w:p w14:paraId="5BB05BDE" w14:textId="77777777"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Special Arrangements and Assistance for Competitors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(Details on balloon equipment rental services, additional crew available, rent-a-car assistance, accomodation, meals, travel allowance, etc.)</w:t>
            </w:r>
          </w:p>
        </w:tc>
        <w:tc>
          <w:tcPr>
            <w:tcW w:w="7369" w:type="dxa"/>
            <w:gridSpan w:val="6"/>
            <w:tcBorders>
              <w:left w:val="nil"/>
            </w:tcBorders>
            <w:shd w:val="clear" w:color="auto" w:fill="auto"/>
          </w:tcPr>
          <w:p w14:paraId="17C1434C" w14:textId="77777777" w:rsidR="00062985" w:rsidRPr="00ED0320" w:rsidRDefault="00062985" w:rsidP="00C77387">
            <w:pPr>
              <w:spacing w:before="60" w:after="60"/>
              <w:rPr>
                <w:rFonts w:ascii="Arial Narrow" w:hAnsi="Arial Narrow" w:cs="Arial"/>
                <w:bCs/>
                <w:noProof/>
                <w:sz w:val="18"/>
                <w:szCs w:val="18"/>
                <w:lang w:val="en-GB"/>
              </w:rPr>
            </w:pPr>
          </w:p>
        </w:tc>
      </w:tr>
      <w:tr w:rsidR="00062985" w:rsidRPr="00ED0320" w14:paraId="61D39B3F" w14:textId="77777777" w:rsidTr="00D0186C">
        <w:tc>
          <w:tcPr>
            <w:tcW w:w="2376" w:type="dxa"/>
            <w:tcBorders>
              <w:right w:val="nil"/>
            </w:tcBorders>
            <w:shd w:val="clear" w:color="auto" w:fill="E6EED5"/>
          </w:tcPr>
          <w:p w14:paraId="59D6637F" w14:textId="77777777"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Equipment Limitations</w:t>
            </w:r>
          </w:p>
        </w:tc>
        <w:tc>
          <w:tcPr>
            <w:tcW w:w="7369" w:type="dxa"/>
            <w:gridSpan w:val="6"/>
            <w:tcBorders>
              <w:left w:val="nil"/>
            </w:tcBorders>
            <w:shd w:val="clear" w:color="auto" w:fill="E6EED5"/>
          </w:tcPr>
          <w:p w14:paraId="10B3EE8F" w14:textId="77777777" w:rsidR="00062985" w:rsidRPr="00ED0320" w:rsidRDefault="00062985" w:rsidP="00C77387">
            <w:pPr>
              <w:spacing w:before="60" w:after="60"/>
              <w:rPr>
                <w:rFonts w:ascii="Arial Narrow" w:hAnsi="Arial Narrow" w:cs="Arial"/>
                <w:bCs/>
                <w:noProof/>
                <w:sz w:val="18"/>
                <w:szCs w:val="18"/>
                <w:lang w:val="en-GB"/>
              </w:rPr>
            </w:pPr>
          </w:p>
        </w:tc>
      </w:tr>
      <w:tr w:rsidR="00062985" w:rsidRPr="00ED0320" w14:paraId="20A75313" w14:textId="77777777" w:rsidTr="00D0186C">
        <w:tc>
          <w:tcPr>
            <w:tcW w:w="2376" w:type="dxa"/>
            <w:tcBorders>
              <w:right w:val="nil"/>
            </w:tcBorders>
            <w:shd w:val="clear" w:color="auto" w:fill="auto"/>
          </w:tcPr>
          <w:p w14:paraId="0DF79BAD" w14:textId="77777777"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Special Safety Requirements</w:t>
            </w:r>
          </w:p>
        </w:tc>
        <w:tc>
          <w:tcPr>
            <w:tcW w:w="7369" w:type="dxa"/>
            <w:gridSpan w:val="6"/>
            <w:tcBorders>
              <w:left w:val="nil"/>
            </w:tcBorders>
            <w:shd w:val="clear" w:color="auto" w:fill="auto"/>
          </w:tcPr>
          <w:p w14:paraId="6F1C02E1" w14:textId="77777777" w:rsidR="00062985" w:rsidRPr="00ED0320" w:rsidRDefault="00062985" w:rsidP="00C77387">
            <w:pPr>
              <w:spacing w:before="60" w:after="60"/>
              <w:rPr>
                <w:rFonts w:ascii="Arial Narrow" w:hAnsi="Arial Narrow" w:cs="Arial"/>
                <w:bCs/>
                <w:noProof/>
                <w:sz w:val="18"/>
                <w:szCs w:val="18"/>
                <w:lang w:val="en-GB"/>
              </w:rPr>
            </w:pPr>
          </w:p>
        </w:tc>
      </w:tr>
      <w:tr w:rsidR="00062985" w:rsidRPr="00ED0320" w14:paraId="59F6FC0D" w14:textId="77777777" w:rsidTr="00D0186C">
        <w:tc>
          <w:tcPr>
            <w:tcW w:w="2376" w:type="dxa"/>
            <w:tcBorders>
              <w:right w:val="nil"/>
            </w:tcBorders>
            <w:shd w:val="clear" w:color="auto" w:fill="E6EED5"/>
          </w:tcPr>
          <w:p w14:paraId="4E2AB194" w14:textId="77777777"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Insurance Requirements for Competitors and Details</w:t>
            </w:r>
          </w:p>
        </w:tc>
        <w:tc>
          <w:tcPr>
            <w:tcW w:w="3825" w:type="dxa"/>
            <w:gridSpan w:val="5"/>
            <w:tcBorders>
              <w:left w:val="nil"/>
              <w:right w:val="nil"/>
            </w:tcBorders>
            <w:shd w:val="clear" w:color="auto" w:fill="E6EED5"/>
          </w:tcPr>
          <w:p w14:paraId="56EB6503" w14:textId="459ABB10" w:rsidR="00062985" w:rsidRPr="00ED0320" w:rsidRDefault="00ED7A46" w:rsidP="00C77387">
            <w:pPr>
              <w:spacing w:before="60" w:after="60"/>
              <w:rPr>
                <w:rFonts w:ascii="Arial Narrow" w:hAnsi="Arial Narrow" w:cs="Arial"/>
                <w:bCs/>
                <w:noProof/>
                <w:sz w:val="18"/>
                <w:szCs w:val="18"/>
                <w:lang w:val="en-GB"/>
              </w:rPr>
            </w:pPr>
            <w:r w:rsidRPr="00ED7A46">
              <w:rPr>
                <w:rFonts w:ascii="Arial Narrow" w:hAnsi="Arial Narrow" w:cs="Arial"/>
                <w:bCs/>
                <w:noProof/>
                <w:sz w:val="18"/>
                <w:szCs w:val="18"/>
                <w:highlight w:val="yellow"/>
                <w:lang w:val="en-GB"/>
              </w:rPr>
              <w:t>X</w:t>
            </w:r>
            <w:r w:rsidRPr="00ED7A46">
              <w:rPr>
                <w:rFonts w:ascii="Arial Narrow" w:hAnsi="Arial Narrow" w:cs="Arial"/>
                <w:bCs/>
                <w:noProof/>
                <w:sz w:val="18"/>
                <w:szCs w:val="18"/>
                <w:highlight w:val="yellow"/>
                <w:lang w:val="en-GB"/>
              </w:rPr>
              <w:fldChar w:fldCharType="begin">
                <w:ffData>
                  <w:name w:val="Selecionar12"/>
                  <w:enabled/>
                  <w:calcOnExit w:val="0"/>
                  <w:checkBox>
                    <w:sizeAuto/>
                    <w:default w:val="0"/>
                  </w:checkBox>
                </w:ffData>
              </w:fldChar>
            </w:r>
            <w:bookmarkStart w:id="3" w:name="Selecionar12"/>
            <w:r w:rsidRPr="00ED7A46">
              <w:rPr>
                <w:rFonts w:ascii="Arial Narrow" w:hAnsi="Arial Narrow" w:cs="Arial"/>
                <w:bCs/>
                <w:noProof/>
                <w:sz w:val="18"/>
                <w:szCs w:val="18"/>
                <w:highlight w:val="yellow"/>
                <w:lang w:val="en-GB"/>
              </w:rPr>
              <w:instrText xml:space="preserve"> FORMCHECKBOX </w:instrText>
            </w:r>
            <w:r w:rsidRPr="00ED7A46">
              <w:rPr>
                <w:rFonts w:ascii="Arial Narrow" w:hAnsi="Arial Narrow" w:cs="Arial"/>
                <w:bCs/>
                <w:noProof/>
                <w:sz w:val="18"/>
                <w:szCs w:val="18"/>
                <w:highlight w:val="yellow"/>
                <w:lang w:val="en-GB"/>
              </w:rPr>
            </w:r>
            <w:r w:rsidRPr="00ED7A46">
              <w:rPr>
                <w:rFonts w:ascii="Arial Narrow" w:hAnsi="Arial Narrow" w:cs="Arial"/>
                <w:bCs/>
                <w:noProof/>
                <w:sz w:val="18"/>
                <w:szCs w:val="18"/>
                <w:highlight w:val="yellow"/>
                <w:lang w:val="en-GB"/>
              </w:rPr>
              <w:fldChar w:fldCharType="end"/>
            </w:r>
            <w:bookmarkEnd w:id="3"/>
            <w:r w:rsidR="00062985" w:rsidRPr="00ED7A46">
              <w:rPr>
                <w:rFonts w:ascii="Arial Narrow" w:hAnsi="Arial Narrow" w:cs="Arial"/>
                <w:bCs/>
                <w:noProof/>
                <w:sz w:val="18"/>
                <w:szCs w:val="18"/>
                <w:highlight w:val="yellow"/>
                <w:lang w:val="en-GB"/>
              </w:rPr>
              <w:t xml:space="preserve"> Third party:</w:t>
            </w:r>
            <w:r w:rsidR="00062985" w:rsidRPr="00ED0320">
              <w:rPr>
                <w:rFonts w:ascii="Arial Narrow" w:hAnsi="Arial Narrow" w:cs="Arial"/>
                <w:bCs/>
                <w:noProof/>
                <w:sz w:val="18"/>
                <w:szCs w:val="18"/>
                <w:lang w:val="en-GB"/>
              </w:rPr>
              <w:t xml:space="preserve"> </w:t>
            </w:r>
          </w:p>
          <w:p w14:paraId="1F8F13A9" w14:textId="77777777"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Passenger: </w:t>
            </w:r>
          </w:p>
        </w:tc>
        <w:tc>
          <w:tcPr>
            <w:tcW w:w="3544" w:type="dxa"/>
            <w:tcBorders>
              <w:left w:val="nil"/>
            </w:tcBorders>
            <w:shd w:val="clear" w:color="auto" w:fill="E6EED5"/>
          </w:tcPr>
          <w:p w14:paraId="4EF1FFA1" w14:textId="77777777"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CSL: </w:t>
            </w:r>
            <w:r w:rsidRPr="00ED0320">
              <w:rPr>
                <w:rFonts w:ascii="Arial Narrow" w:hAnsi="Arial Narrow" w:cs="Arial"/>
                <w:bCs/>
                <w:noProof/>
                <w:sz w:val="18"/>
                <w:szCs w:val="18"/>
                <w:lang w:val="en-GB"/>
              </w:rPr>
              <w:tab/>
            </w:r>
          </w:p>
          <w:p w14:paraId="34E89709" w14:textId="77777777"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000000">
              <w:rPr>
                <w:rFonts w:ascii="Arial Narrow" w:hAnsi="Arial Narrow" w:cs="Arial"/>
                <w:bCs/>
                <w:noProof/>
                <w:sz w:val="18"/>
                <w:szCs w:val="18"/>
                <w:lang w:val="en-GB"/>
              </w:rPr>
            </w:r>
            <w:r w:rsidR="0000000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Other: </w:t>
            </w:r>
            <w:r w:rsidRPr="00ED0320">
              <w:rPr>
                <w:rFonts w:ascii="Arial Narrow" w:hAnsi="Arial Narrow" w:cs="Arial"/>
                <w:bCs/>
                <w:noProof/>
                <w:sz w:val="18"/>
                <w:szCs w:val="18"/>
                <w:lang w:val="en-GB"/>
              </w:rPr>
              <w:tab/>
            </w:r>
          </w:p>
        </w:tc>
      </w:tr>
      <w:tr w:rsidR="00C97F08" w:rsidRPr="00ED0320" w14:paraId="2DC957A1" w14:textId="77777777" w:rsidTr="00D0186C">
        <w:trPr>
          <w:trHeight w:val="233"/>
        </w:trPr>
        <w:tc>
          <w:tcPr>
            <w:tcW w:w="2376" w:type="dxa"/>
            <w:tcBorders>
              <w:right w:val="nil"/>
            </w:tcBorders>
            <w:shd w:val="clear" w:color="auto" w:fill="auto"/>
          </w:tcPr>
          <w:p w14:paraId="73305902" w14:textId="77777777" w:rsidR="00C97F08" w:rsidRPr="00ED0320" w:rsidRDefault="00C97F08"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auto"/>
          </w:tcPr>
          <w:p w14:paraId="20D39D36" w14:textId="77777777" w:rsidR="00C97F08" w:rsidRPr="00ED0320" w:rsidRDefault="00C97F08" w:rsidP="00C77387">
            <w:pPr>
              <w:spacing w:before="60" w:after="60"/>
              <w:rPr>
                <w:rFonts w:ascii="Arial Narrow" w:hAnsi="Arial Narrow" w:cs="Arial"/>
                <w:bCs/>
                <w:noProof/>
                <w:sz w:val="18"/>
                <w:szCs w:val="18"/>
                <w:lang w:val="en-GB"/>
              </w:rPr>
            </w:pPr>
          </w:p>
        </w:tc>
        <w:tc>
          <w:tcPr>
            <w:tcW w:w="4534" w:type="dxa"/>
            <w:gridSpan w:val="3"/>
            <w:tcBorders>
              <w:left w:val="nil"/>
            </w:tcBorders>
            <w:shd w:val="clear" w:color="auto" w:fill="auto"/>
          </w:tcPr>
          <w:p w14:paraId="7142E147" w14:textId="77777777" w:rsidR="00C97F08" w:rsidRPr="00ED0320" w:rsidRDefault="00C97F08" w:rsidP="00C77387">
            <w:pPr>
              <w:spacing w:before="60" w:after="60"/>
              <w:rPr>
                <w:rFonts w:ascii="Arial Narrow" w:hAnsi="Arial Narrow" w:cs="Arial"/>
                <w:bCs/>
                <w:noProof/>
                <w:sz w:val="18"/>
                <w:szCs w:val="18"/>
                <w:lang w:val="en-GB"/>
              </w:rPr>
            </w:pPr>
          </w:p>
        </w:tc>
      </w:tr>
      <w:tr w:rsidR="00062985" w:rsidRPr="00776ECD" w14:paraId="59328F3C" w14:textId="77777777" w:rsidTr="00D0186C">
        <w:trPr>
          <w:trHeight w:val="76"/>
        </w:trPr>
        <w:tc>
          <w:tcPr>
            <w:tcW w:w="2376" w:type="dxa"/>
            <w:vMerge w:val="restart"/>
            <w:tcBorders>
              <w:right w:val="nil"/>
            </w:tcBorders>
            <w:shd w:val="clear" w:color="auto" w:fill="E6EED5"/>
          </w:tcPr>
          <w:p w14:paraId="203398A0" w14:textId="77777777"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Travel &amp; accommodation arrangements for officials</w:t>
            </w:r>
          </w:p>
        </w:tc>
        <w:tc>
          <w:tcPr>
            <w:tcW w:w="2835" w:type="dxa"/>
            <w:gridSpan w:val="3"/>
            <w:tcBorders>
              <w:left w:val="nil"/>
              <w:right w:val="nil"/>
            </w:tcBorders>
            <w:shd w:val="clear" w:color="auto" w:fill="E6EED5"/>
          </w:tcPr>
          <w:p w14:paraId="7673037E" w14:textId="77777777"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Travel Arrangements:</w:t>
            </w:r>
          </w:p>
        </w:tc>
        <w:tc>
          <w:tcPr>
            <w:tcW w:w="4534" w:type="dxa"/>
            <w:gridSpan w:val="3"/>
            <w:tcBorders>
              <w:left w:val="nil"/>
            </w:tcBorders>
            <w:shd w:val="clear" w:color="auto" w:fill="E6EED5"/>
          </w:tcPr>
          <w:p w14:paraId="355A0304" w14:textId="4F70122B" w:rsidR="00062985" w:rsidRPr="00ED0320" w:rsidRDefault="00740FE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Will be taken in charge by the CO</w:t>
            </w:r>
          </w:p>
        </w:tc>
      </w:tr>
      <w:tr w:rsidR="00062985" w:rsidRPr="00776ECD" w14:paraId="7492E947" w14:textId="77777777" w:rsidTr="00D0186C">
        <w:trPr>
          <w:trHeight w:val="75"/>
        </w:trPr>
        <w:tc>
          <w:tcPr>
            <w:tcW w:w="2376" w:type="dxa"/>
            <w:vMerge/>
            <w:tcBorders>
              <w:right w:val="nil"/>
            </w:tcBorders>
            <w:shd w:val="clear" w:color="auto" w:fill="auto"/>
          </w:tcPr>
          <w:p w14:paraId="03ADE863" w14:textId="77777777" w:rsidR="00062985" w:rsidRPr="00ED0320" w:rsidRDefault="00062985"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auto"/>
          </w:tcPr>
          <w:p w14:paraId="41B8CD8B" w14:textId="77777777"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Travel Allowance </w:t>
            </w:r>
            <w:r w:rsidRPr="00ED0320">
              <w:rPr>
                <w:rFonts w:ascii="Arial Narrow" w:hAnsi="Arial Narrow" w:cs="Arial"/>
                <w:bCs/>
                <w:i/>
                <w:noProof/>
                <w:sz w:val="14"/>
                <w:szCs w:val="18"/>
                <w:lang w:val="en-GB"/>
              </w:rPr>
              <w:t>(amount and currency)</w:t>
            </w:r>
            <w:r w:rsidRPr="00ED0320">
              <w:rPr>
                <w:rFonts w:ascii="Arial Narrow" w:hAnsi="Arial Narrow" w:cs="Arial"/>
                <w:bCs/>
                <w:noProof/>
                <w:sz w:val="18"/>
                <w:szCs w:val="18"/>
                <w:lang w:val="en-GB"/>
              </w:rPr>
              <w:t>:</w:t>
            </w:r>
          </w:p>
        </w:tc>
        <w:tc>
          <w:tcPr>
            <w:tcW w:w="4534" w:type="dxa"/>
            <w:gridSpan w:val="3"/>
            <w:tcBorders>
              <w:left w:val="nil"/>
            </w:tcBorders>
            <w:shd w:val="clear" w:color="auto" w:fill="auto"/>
          </w:tcPr>
          <w:p w14:paraId="69B23472" w14:textId="2339DDAE" w:rsidR="00062985" w:rsidRPr="00ED0320" w:rsidRDefault="00740FE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To be paid upon invoices</w:t>
            </w:r>
          </w:p>
        </w:tc>
      </w:tr>
      <w:tr w:rsidR="00062985" w:rsidRPr="00ED0320" w14:paraId="1C894440" w14:textId="77777777" w:rsidTr="00D0186C">
        <w:trPr>
          <w:trHeight w:val="75"/>
        </w:trPr>
        <w:tc>
          <w:tcPr>
            <w:tcW w:w="2376" w:type="dxa"/>
            <w:vMerge/>
            <w:tcBorders>
              <w:right w:val="nil"/>
            </w:tcBorders>
            <w:shd w:val="clear" w:color="auto" w:fill="E6EED5"/>
          </w:tcPr>
          <w:p w14:paraId="430C5043" w14:textId="77777777" w:rsidR="00062985" w:rsidRPr="00ED0320" w:rsidRDefault="00062985"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E6EED5"/>
          </w:tcPr>
          <w:p w14:paraId="4A7003C3" w14:textId="77777777"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Vehicles Provided:</w:t>
            </w:r>
          </w:p>
        </w:tc>
        <w:tc>
          <w:tcPr>
            <w:tcW w:w="4534" w:type="dxa"/>
            <w:gridSpan w:val="3"/>
            <w:tcBorders>
              <w:left w:val="nil"/>
            </w:tcBorders>
            <w:shd w:val="clear" w:color="auto" w:fill="E6EED5"/>
          </w:tcPr>
          <w:p w14:paraId="464D3F7C" w14:textId="1E51D9AA" w:rsidR="00062985" w:rsidRPr="00ED0320" w:rsidRDefault="00740FE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Yes</w:t>
            </w:r>
          </w:p>
        </w:tc>
      </w:tr>
      <w:tr w:rsidR="00062985" w:rsidRPr="00ED0320" w14:paraId="6BE960DD" w14:textId="77777777" w:rsidTr="00D0186C">
        <w:trPr>
          <w:trHeight w:val="75"/>
        </w:trPr>
        <w:tc>
          <w:tcPr>
            <w:tcW w:w="2376" w:type="dxa"/>
            <w:vMerge/>
            <w:tcBorders>
              <w:right w:val="nil"/>
            </w:tcBorders>
            <w:shd w:val="clear" w:color="auto" w:fill="auto"/>
          </w:tcPr>
          <w:p w14:paraId="590C1AAC" w14:textId="77777777" w:rsidR="00062985" w:rsidRPr="00ED0320" w:rsidRDefault="00062985"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auto"/>
          </w:tcPr>
          <w:p w14:paraId="40682701" w14:textId="77777777"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Type of Accommodation:</w:t>
            </w:r>
          </w:p>
        </w:tc>
        <w:tc>
          <w:tcPr>
            <w:tcW w:w="4534" w:type="dxa"/>
            <w:gridSpan w:val="3"/>
            <w:tcBorders>
              <w:left w:val="nil"/>
            </w:tcBorders>
            <w:shd w:val="clear" w:color="auto" w:fill="auto"/>
          </w:tcPr>
          <w:p w14:paraId="76AD2821" w14:textId="449F6596" w:rsidR="00062985" w:rsidRPr="00ED0320" w:rsidRDefault="00740FE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HOTEL</w:t>
            </w:r>
          </w:p>
        </w:tc>
      </w:tr>
      <w:tr w:rsidR="00062985" w:rsidRPr="00ED0320" w14:paraId="51F40705" w14:textId="77777777" w:rsidTr="00D0186C">
        <w:trPr>
          <w:trHeight w:val="75"/>
        </w:trPr>
        <w:tc>
          <w:tcPr>
            <w:tcW w:w="2376" w:type="dxa"/>
            <w:vMerge/>
            <w:tcBorders>
              <w:right w:val="nil"/>
            </w:tcBorders>
            <w:shd w:val="clear" w:color="auto" w:fill="E6EED5"/>
          </w:tcPr>
          <w:p w14:paraId="7335E742" w14:textId="77777777" w:rsidR="00062985" w:rsidRPr="00ED0320" w:rsidRDefault="00062985"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E6EED5"/>
          </w:tcPr>
          <w:p w14:paraId="75F5BB3F" w14:textId="77777777"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Meals Provided:</w:t>
            </w:r>
          </w:p>
        </w:tc>
        <w:tc>
          <w:tcPr>
            <w:tcW w:w="4534" w:type="dxa"/>
            <w:gridSpan w:val="3"/>
            <w:tcBorders>
              <w:left w:val="nil"/>
            </w:tcBorders>
            <w:shd w:val="clear" w:color="auto" w:fill="E6EED5"/>
          </w:tcPr>
          <w:p w14:paraId="6F1D4BDB" w14:textId="2E3DF0D1" w:rsidR="00062985" w:rsidRPr="00ED0320" w:rsidRDefault="00740FE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yes</w:t>
            </w:r>
          </w:p>
        </w:tc>
      </w:tr>
      <w:tr w:rsidR="00062985" w:rsidRPr="00ED0320" w14:paraId="22D36522" w14:textId="77777777" w:rsidTr="00D0186C">
        <w:trPr>
          <w:trHeight w:val="75"/>
        </w:trPr>
        <w:tc>
          <w:tcPr>
            <w:tcW w:w="2376" w:type="dxa"/>
            <w:vMerge/>
            <w:tcBorders>
              <w:right w:val="nil"/>
            </w:tcBorders>
            <w:shd w:val="clear" w:color="auto" w:fill="auto"/>
          </w:tcPr>
          <w:p w14:paraId="19BE2B67" w14:textId="77777777" w:rsidR="00062985" w:rsidRPr="00ED0320" w:rsidRDefault="00062985"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auto"/>
          </w:tcPr>
          <w:p w14:paraId="2F93C711" w14:textId="77777777"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Other Information / Remarks:</w:t>
            </w:r>
          </w:p>
        </w:tc>
        <w:tc>
          <w:tcPr>
            <w:tcW w:w="4534" w:type="dxa"/>
            <w:gridSpan w:val="3"/>
            <w:tcBorders>
              <w:left w:val="nil"/>
            </w:tcBorders>
            <w:shd w:val="clear" w:color="auto" w:fill="auto"/>
          </w:tcPr>
          <w:p w14:paraId="534896F0" w14:textId="77777777" w:rsidR="00062985" w:rsidRPr="00ED0320" w:rsidRDefault="00062985" w:rsidP="00C77387">
            <w:pPr>
              <w:spacing w:before="60" w:after="60"/>
              <w:rPr>
                <w:rFonts w:ascii="Arial Narrow" w:hAnsi="Arial Narrow" w:cs="Arial"/>
                <w:bCs/>
                <w:noProof/>
                <w:sz w:val="18"/>
                <w:szCs w:val="18"/>
                <w:lang w:val="en-GB"/>
              </w:rPr>
            </w:pPr>
          </w:p>
        </w:tc>
      </w:tr>
      <w:tr w:rsidR="00062985" w:rsidRPr="00ED0320" w14:paraId="435BD244" w14:textId="77777777" w:rsidTr="00D0186C">
        <w:trPr>
          <w:trHeight w:val="235"/>
        </w:trPr>
        <w:tc>
          <w:tcPr>
            <w:tcW w:w="2376" w:type="dxa"/>
            <w:vMerge w:val="restart"/>
            <w:tcBorders>
              <w:right w:val="nil"/>
            </w:tcBorders>
            <w:shd w:val="clear" w:color="auto" w:fill="E6EED5"/>
          </w:tcPr>
          <w:p w14:paraId="22DB8B11" w14:textId="77777777"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Travel &amp; accommodation arrangements for observers</w:t>
            </w:r>
          </w:p>
        </w:tc>
        <w:tc>
          <w:tcPr>
            <w:tcW w:w="2835" w:type="dxa"/>
            <w:gridSpan w:val="3"/>
            <w:tcBorders>
              <w:left w:val="nil"/>
              <w:right w:val="nil"/>
            </w:tcBorders>
            <w:shd w:val="clear" w:color="auto" w:fill="E6EED5"/>
          </w:tcPr>
          <w:p w14:paraId="5B72CA1D" w14:textId="77777777"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Travel Arrangements:</w:t>
            </w:r>
          </w:p>
        </w:tc>
        <w:tc>
          <w:tcPr>
            <w:tcW w:w="4534" w:type="dxa"/>
            <w:gridSpan w:val="3"/>
            <w:tcBorders>
              <w:left w:val="nil"/>
            </w:tcBorders>
            <w:shd w:val="clear" w:color="auto" w:fill="E6EED5"/>
          </w:tcPr>
          <w:p w14:paraId="5DC0AA8D" w14:textId="77777777" w:rsidR="00062985" w:rsidRPr="00ED0320" w:rsidRDefault="00062985" w:rsidP="00C77387">
            <w:pPr>
              <w:spacing w:before="60" w:after="60"/>
              <w:rPr>
                <w:rFonts w:ascii="Arial Narrow" w:hAnsi="Arial Narrow" w:cs="Arial"/>
                <w:bCs/>
                <w:noProof/>
                <w:sz w:val="18"/>
                <w:szCs w:val="18"/>
                <w:lang w:val="en-GB"/>
              </w:rPr>
            </w:pPr>
          </w:p>
        </w:tc>
      </w:tr>
      <w:tr w:rsidR="00062985" w:rsidRPr="00776ECD" w14:paraId="05192E31" w14:textId="77777777" w:rsidTr="00D0186C">
        <w:trPr>
          <w:trHeight w:val="231"/>
        </w:trPr>
        <w:tc>
          <w:tcPr>
            <w:tcW w:w="2376" w:type="dxa"/>
            <w:vMerge/>
            <w:tcBorders>
              <w:right w:val="nil"/>
            </w:tcBorders>
            <w:shd w:val="clear" w:color="auto" w:fill="auto"/>
          </w:tcPr>
          <w:p w14:paraId="349E5BE3" w14:textId="77777777" w:rsidR="00062985" w:rsidRPr="00ED0320" w:rsidRDefault="00062985"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auto"/>
          </w:tcPr>
          <w:p w14:paraId="3A37DD7F" w14:textId="77777777"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Travel Allowance </w:t>
            </w:r>
            <w:r w:rsidRPr="00ED0320">
              <w:rPr>
                <w:rFonts w:ascii="Arial Narrow" w:hAnsi="Arial Narrow" w:cs="Arial"/>
                <w:bCs/>
                <w:i/>
                <w:noProof/>
                <w:sz w:val="14"/>
                <w:szCs w:val="18"/>
                <w:lang w:val="en-GB"/>
              </w:rPr>
              <w:t>(amount and currency)</w:t>
            </w:r>
            <w:r w:rsidRPr="00ED0320">
              <w:rPr>
                <w:rFonts w:ascii="Arial Narrow" w:hAnsi="Arial Narrow" w:cs="Arial"/>
                <w:bCs/>
                <w:noProof/>
                <w:sz w:val="18"/>
                <w:szCs w:val="18"/>
                <w:lang w:val="en-GB"/>
              </w:rPr>
              <w:t>:</w:t>
            </w:r>
          </w:p>
        </w:tc>
        <w:tc>
          <w:tcPr>
            <w:tcW w:w="4534" w:type="dxa"/>
            <w:gridSpan w:val="3"/>
            <w:tcBorders>
              <w:left w:val="nil"/>
            </w:tcBorders>
            <w:shd w:val="clear" w:color="auto" w:fill="auto"/>
          </w:tcPr>
          <w:p w14:paraId="0C39164D" w14:textId="77777777" w:rsidR="00062985" w:rsidRPr="00ED0320" w:rsidRDefault="00062985" w:rsidP="00C77387">
            <w:pPr>
              <w:spacing w:before="60" w:after="60"/>
              <w:rPr>
                <w:rFonts w:ascii="Arial Narrow" w:hAnsi="Arial Narrow" w:cs="Arial"/>
                <w:bCs/>
                <w:noProof/>
                <w:sz w:val="18"/>
                <w:szCs w:val="18"/>
                <w:lang w:val="en-GB"/>
              </w:rPr>
            </w:pPr>
          </w:p>
        </w:tc>
      </w:tr>
      <w:tr w:rsidR="00062985" w:rsidRPr="00ED0320" w14:paraId="4B843446" w14:textId="77777777" w:rsidTr="00D0186C">
        <w:trPr>
          <w:trHeight w:val="231"/>
        </w:trPr>
        <w:tc>
          <w:tcPr>
            <w:tcW w:w="2376" w:type="dxa"/>
            <w:vMerge/>
            <w:tcBorders>
              <w:right w:val="nil"/>
            </w:tcBorders>
            <w:shd w:val="clear" w:color="auto" w:fill="E6EED5"/>
          </w:tcPr>
          <w:p w14:paraId="320DB357" w14:textId="77777777" w:rsidR="00062985" w:rsidRPr="00ED0320" w:rsidRDefault="00062985"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E6EED5"/>
          </w:tcPr>
          <w:p w14:paraId="52A5EA85" w14:textId="77777777"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Vehicles Provided:</w:t>
            </w:r>
          </w:p>
        </w:tc>
        <w:tc>
          <w:tcPr>
            <w:tcW w:w="4534" w:type="dxa"/>
            <w:gridSpan w:val="3"/>
            <w:tcBorders>
              <w:left w:val="nil"/>
            </w:tcBorders>
            <w:shd w:val="clear" w:color="auto" w:fill="E6EED5"/>
          </w:tcPr>
          <w:p w14:paraId="4222C8F5" w14:textId="77777777" w:rsidR="00062985" w:rsidRPr="00ED0320" w:rsidRDefault="00062985" w:rsidP="00C77387">
            <w:pPr>
              <w:spacing w:before="60" w:after="60"/>
              <w:rPr>
                <w:rFonts w:ascii="Arial Narrow" w:hAnsi="Arial Narrow" w:cs="Arial"/>
                <w:bCs/>
                <w:noProof/>
                <w:sz w:val="18"/>
                <w:szCs w:val="18"/>
                <w:lang w:val="en-GB"/>
              </w:rPr>
            </w:pPr>
          </w:p>
        </w:tc>
      </w:tr>
      <w:tr w:rsidR="00062985" w:rsidRPr="00ED0320" w14:paraId="2CD24D89" w14:textId="77777777" w:rsidTr="00D0186C">
        <w:trPr>
          <w:trHeight w:val="231"/>
        </w:trPr>
        <w:tc>
          <w:tcPr>
            <w:tcW w:w="2376" w:type="dxa"/>
            <w:vMerge/>
            <w:tcBorders>
              <w:right w:val="nil"/>
            </w:tcBorders>
            <w:shd w:val="clear" w:color="auto" w:fill="auto"/>
          </w:tcPr>
          <w:p w14:paraId="29D63008" w14:textId="77777777" w:rsidR="00062985" w:rsidRPr="00ED0320" w:rsidRDefault="00062985"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auto"/>
          </w:tcPr>
          <w:p w14:paraId="18FD6B24" w14:textId="77777777"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Type of Accommodation:</w:t>
            </w:r>
          </w:p>
        </w:tc>
        <w:tc>
          <w:tcPr>
            <w:tcW w:w="4534" w:type="dxa"/>
            <w:gridSpan w:val="3"/>
            <w:tcBorders>
              <w:left w:val="nil"/>
            </w:tcBorders>
            <w:shd w:val="clear" w:color="auto" w:fill="auto"/>
          </w:tcPr>
          <w:p w14:paraId="4D03FB73" w14:textId="77777777" w:rsidR="00062985" w:rsidRPr="00ED0320" w:rsidRDefault="00062985" w:rsidP="00C77387">
            <w:pPr>
              <w:spacing w:before="60" w:after="60"/>
              <w:rPr>
                <w:rFonts w:ascii="Arial Narrow" w:hAnsi="Arial Narrow" w:cs="Arial"/>
                <w:bCs/>
                <w:noProof/>
                <w:sz w:val="18"/>
                <w:szCs w:val="18"/>
                <w:lang w:val="en-GB"/>
              </w:rPr>
            </w:pPr>
          </w:p>
        </w:tc>
      </w:tr>
      <w:tr w:rsidR="00062985" w:rsidRPr="00ED0320" w14:paraId="191E029A" w14:textId="77777777" w:rsidTr="00D0186C">
        <w:trPr>
          <w:trHeight w:val="231"/>
        </w:trPr>
        <w:tc>
          <w:tcPr>
            <w:tcW w:w="2376" w:type="dxa"/>
            <w:vMerge/>
            <w:tcBorders>
              <w:right w:val="nil"/>
            </w:tcBorders>
            <w:shd w:val="clear" w:color="auto" w:fill="E6EED5"/>
          </w:tcPr>
          <w:p w14:paraId="1AF543AF" w14:textId="77777777" w:rsidR="00062985" w:rsidRPr="00ED0320" w:rsidRDefault="00062985"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E6EED5"/>
          </w:tcPr>
          <w:p w14:paraId="4E324BEB" w14:textId="77777777"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Meals Provided:</w:t>
            </w:r>
          </w:p>
        </w:tc>
        <w:tc>
          <w:tcPr>
            <w:tcW w:w="4534" w:type="dxa"/>
            <w:gridSpan w:val="3"/>
            <w:tcBorders>
              <w:left w:val="nil"/>
            </w:tcBorders>
            <w:shd w:val="clear" w:color="auto" w:fill="E6EED5"/>
          </w:tcPr>
          <w:p w14:paraId="7A974AD0" w14:textId="77777777" w:rsidR="00062985" w:rsidRPr="00ED0320" w:rsidRDefault="00062985" w:rsidP="00C77387">
            <w:pPr>
              <w:spacing w:before="60" w:after="60"/>
              <w:rPr>
                <w:rFonts w:ascii="Arial Narrow" w:hAnsi="Arial Narrow" w:cs="Arial"/>
                <w:bCs/>
                <w:noProof/>
                <w:sz w:val="18"/>
                <w:szCs w:val="18"/>
                <w:lang w:val="en-GB"/>
              </w:rPr>
            </w:pPr>
          </w:p>
        </w:tc>
      </w:tr>
      <w:tr w:rsidR="00062985" w:rsidRPr="00ED0320" w14:paraId="5EE2AE23" w14:textId="77777777" w:rsidTr="00D0186C">
        <w:trPr>
          <w:trHeight w:val="231"/>
        </w:trPr>
        <w:tc>
          <w:tcPr>
            <w:tcW w:w="2376" w:type="dxa"/>
            <w:vMerge/>
            <w:tcBorders>
              <w:right w:val="nil"/>
            </w:tcBorders>
            <w:shd w:val="clear" w:color="auto" w:fill="auto"/>
          </w:tcPr>
          <w:p w14:paraId="2F569D4C" w14:textId="77777777" w:rsidR="00062985" w:rsidRPr="00ED0320" w:rsidRDefault="00062985"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auto"/>
          </w:tcPr>
          <w:p w14:paraId="28DD2DCC" w14:textId="77777777"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Other Information / Remarks:</w:t>
            </w:r>
          </w:p>
        </w:tc>
        <w:tc>
          <w:tcPr>
            <w:tcW w:w="4534" w:type="dxa"/>
            <w:gridSpan w:val="3"/>
            <w:tcBorders>
              <w:left w:val="nil"/>
            </w:tcBorders>
            <w:shd w:val="clear" w:color="auto" w:fill="auto"/>
          </w:tcPr>
          <w:p w14:paraId="4832C5FF" w14:textId="77777777" w:rsidR="00062985" w:rsidRPr="00ED0320" w:rsidRDefault="00062985" w:rsidP="00C77387">
            <w:pPr>
              <w:spacing w:before="60" w:after="60"/>
              <w:rPr>
                <w:rFonts w:ascii="Arial Narrow" w:hAnsi="Arial Narrow" w:cs="Arial"/>
                <w:bCs/>
                <w:noProof/>
                <w:sz w:val="18"/>
                <w:szCs w:val="18"/>
                <w:lang w:val="en-GB"/>
              </w:rPr>
            </w:pPr>
          </w:p>
        </w:tc>
      </w:tr>
    </w:tbl>
    <w:p w14:paraId="393F6123" w14:textId="77777777" w:rsidR="00EA7B24" w:rsidRPr="00ED0320" w:rsidRDefault="004A0C38" w:rsidP="00EA7B24">
      <w:pPr>
        <w:rPr>
          <w:noProof/>
          <w:lang w:val="en-GB"/>
        </w:rPr>
      </w:pPr>
      <w:r w:rsidRPr="00ED0320">
        <w:rPr>
          <w:noProof/>
          <w:lang w:val="en-GB"/>
        </w:rPr>
        <w:br w:type="page"/>
      </w:r>
    </w:p>
    <w:tbl>
      <w:tblPr>
        <w:tblW w:w="10171" w:type="dxa"/>
        <w:tblBorders>
          <w:top w:val="single" w:sz="8" w:space="0" w:color="CF7B79"/>
          <w:left w:val="single" w:sz="8" w:space="0" w:color="CF7B79"/>
          <w:bottom w:val="single" w:sz="8" w:space="0" w:color="CF7B79"/>
          <w:right w:val="single" w:sz="8" w:space="0" w:color="CF7B79"/>
          <w:insideH w:val="single" w:sz="8" w:space="0" w:color="CF7B79"/>
        </w:tblBorders>
        <w:tblLook w:val="04A0" w:firstRow="1" w:lastRow="0" w:firstColumn="1" w:lastColumn="0" w:noHBand="0" w:noVBand="1"/>
      </w:tblPr>
      <w:tblGrid>
        <w:gridCol w:w="3067"/>
        <w:gridCol w:w="1417"/>
        <w:gridCol w:w="286"/>
        <w:gridCol w:w="441"/>
        <w:gridCol w:w="66"/>
        <w:gridCol w:w="1475"/>
        <w:gridCol w:w="565"/>
        <w:gridCol w:w="572"/>
        <w:gridCol w:w="846"/>
        <w:gridCol w:w="1422"/>
        <w:gridCol w:w="14"/>
      </w:tblGrid>
      <w:tr w:rsidR="00EA7B24" w:rsidRPr="00776ECD" w14:paraId="2A2F3624" w14:textId="77777777" w:rsidTr="001E0192">
        <w:tc>
          <w:tcPr>
            <w:tcW w:w="10171" w:type="dxa"/>
            <w:gridSpan w:val="11"/>
            <w:tcBorders>
              <w:top w:val="single" w:sz="8" w:space="0" w:color="CF7B79"/>
              <w:left w:val="single" w:sz="8" w:space="0" w:color="CF7B79"/>
              <w:bottom w:val="single" w:sz="8" w:space="0" w:color="CF7B79"/>
              <w:right w:val="single" w:sz="8" w:space="0" w:color="CF7B79"/>
            </w:tcBorders>
            <w:shd w:val="clear" w:color="auto" w:fill="C0504D"/>
          </w:tcPr>
          <w:p w14:paraId="4F7E4F2F" w14:textId="77777777" w:rsidR="00EA7B24" w:rsidRPr="00ED0320" w:rsidRDefault="00EA7B24" w:rsidP="00C77387">
            <w:pPr>
              <w:spacing w:before="60" w:after="60"/>
              <w:rPr>
                <w:rFonts w:ascii="Arial Narrow" w:hAnsi="Arial Narrow"/>
                <w:b/>
                <w:bCs/>
                <w:noProof/>
                <w:color w:val="FFFFFF"/>
                <w:sz w:val="18"/>
                <w:szCs w:val="18"/>
                <w:lang w:val="en-GB"/>
              </w:rPr>
            </w:pPr>
            <w:r w:rsidRPr="00ED0320">
              <w:rPr>
                <w:rFonts w:ascii="Arial Narrow" w:hAnsi="Arial Narrow"/>
                <w:b/>
                <w:bCs/>
                <w:noProof/>
                <w:color w:val="FFFFFF"/>
                <w:sz w:val="18"/>
                <w:szCs w:val="18"/>
                <w:lang w:val="en-GB"/>
              </w:rPr>
              <w:t>For EDS use only</w:t>
            </w:r>
          </w:p>
          <w:p w14:paraId="3BB0A540" w14:textId="77777777" w:rsidR="00525750" w:rsidRPr="00ED0320" w:rsidRDefault="00525750" w:rsidP="00C77387">
            <w:pPr>
              <w:spacing w:before="60" w:after="60"/>
              <w:rPr>
                <w:rFonts w:ascii="Arial Narrow" w:hAnsi="Arial Narrow"/>
                <w:bCs/>
                <w:noProof/>
                <w:color w:val="FFFFFF"/>
                <w:sz w:val="18"/>
                <w:szCs w:val="18"/>
                <w:lang w:val="en-GB"/>
              </w:rPr>
            </w:pPr>
            <w:r w:rsidRPr="00ED0320">
              <w:rPr>
                <w:rFonts w:ascii="Arial Narrow" w:hAnsi="Arial Narrow"/>
                <w:bCs/>
                <w:i/>
                <w:noProof/>
                <w:color w:val="FFFFFF"/>
                <w:sz w:val="18"/>
                <w:szCs w:val="18"/>
                <w:lang w:val="en-GB"/>
              </w:rPr>
              <w:t xml:space="preserve">This section if for EDS use only and the Organizer will get an update </w:t>
            </w:r>
            <w:r w:rsidR="00D40DE7" w:rsidRPr="00ED0320">
              <w:rPr>
                <w:rFonts w:ascii="Arial Narrow" w:hAnsi="Arial Narrow"/>
                <w:b/>
                <w:bCs/>
                <w:i/>
                <w:noProof/>
                <w:color w:val="FFFFFF"/>
                <w:sz w:val="18"/>
                <w:szCs w:val="18"/>
                <w:lang w:val="en-GB"/>
              </w:rPr>
              <w:t xml:space="preserve">when </w:t>
            </w:r>
            <w:r w:rsidRPr="00ED0320">
              <w:rPr>
                <w:rFonts w:ascii="Arial Narrow" w:hAnsi="Arial Narrow"/>
                <w:bCs/>
                <w:i/>
                <w:noProof/>
                <w:color w:val="FFFFFF"/>
                <w:sz w:val="18"/>
                <w:szCs w:val="18"/>
                <w:lang w:val="en-GB"/>
              </w:rPr>
              <w:t>change</w:t>
            </w:r>
            <w:r w:rsidR="00D40DE7" w:rsidRPr="00ED0320">
              <w:rPr>
                <w:rFonts w:ascii="Arial Narrow" w:hAnsi="Arial Narrow"/>
                <w:b/>
                <w:bCs/>
                <w:i/>
                <w:noProof/>
                <w:color w:val="FFFFFF"/>
                <w:sz w:val="18"/>
                <w:szCs w:val="18"/>
                <w:lang w:val="en-GB"/>
              </w:rPr>
              <w:t>s</w:t>
            </w:r>
            <w:r w:rsidRPr="00ED0320">
              <w:rPr>
                <w:rFonts w:ascii="Arial Narrow" w:hAnsi="Arial Narrow"/>
                <w:bCs/>
                <w:i/>
                <w:noProof/>
                <w:color w:val="FFFFFF"/>
                <w:sz w:val="18"/>
                <w:szCs w:val="18"/>
                <w:lang w:val="en-GB"/>
              </w:rPr>
              <w:t xml:space="preserve"> </w:t>
            </w:r>
            <w:r w:rsidR="00D40DE7" w:rsidRPr="00ED0320">
              <w:rPr>
                <w:rFonts w:ascii="Arial Narrow" w:hAnsi="Arial Narrow"/>
                <w:b/>
                <w:bCs/>
                <w:i/>
                <w:noProof/>
                <w:color w:val="FFFFFF"/>
                <w:sz w:val="18"/>
                <w:szCs w:val="18"/>
                <w:lang w:val="en-GB"/>
              </w:rPr>
              <w:t xml:space="preserve">are </w:t>
            </w:r>
            <w:r w:rsidRPr="00ED0320">
              <w:rPr>
                <w:rFonts w:ascii="Arial Narrow" w:hAnsi="Arial Narrow"/>
                <w:bCs/>
                <w:i/>
                <w:noProof/>
                <w:color w:val="FFFFFF"/>
                <w:sz w:val="18"/>
                <w:szCs w:val="18"/>
                <w:lang w:val="en-GB"/>
              </w:rPr>
              <w:t>made.</w:t>
            </w:r>
          </w:p>
          <w:p w14:paraId="02C066AA" w14:textId="77777777" w:rsidR="00EA7B24" w:rsidRPr="00ED0320" w:rsidRDefault="00EA7B24" w:rsidP="00C77387">
            <w:pPr>
              <w:spacing w:before="60" w:after="60"/>
              <w:rPr>
                <w:rFonts w:ascii="Arial Narrow" w:hAnsi="Arial Narrow"/>
                <w:bCs/>
                <w:i/>
                <w:noProof/>
                <w:color w:val="FFFFFF"/>
                <w:sz w:val="18"/>
                <w:szCs w:val="18"/>
                <w:lang w:val="en-GB"/>
              </w:rPr>
            </w:pPr>
          </w:p>
        </w:tc>
      </w:tr>
      <w:tr w:rsidR="00E23251" w:rsidRPr="00ED0320" w14:paraId="021BCCE3" w14:textId="77777777" w:rsidTr="00741266">
        <w:tc>
          <w:tcPr>
            <w:tcW w:w="3067" w:type="dxa"/>
            <w:tcBorders>
              <w:left w:val="single" w:sz="4" w:space="0" w:color="CF7B79"/>
              <w:right w:val="single" w:sz="4" w:space="0" w:color="CF7B79"/>
            </w:tcBorders>
            <w:shd w:val="clear" w:color="auto" w:fill="F2DBDB" w:themeFill="accent2" w:themeFillTint="33"/>
          </w:tcPr>
          <w:p w14:paraId="703CC743" w14:textId="77777777" w:rsidR="0080225F" w:rsidRPr="00ED0320" w:rsidRDefault="0080225F" w:rsidP="00C77387">
            <w:pPr>
              <w:spacing w:before="60" w:after="60"/>
              <w:rPr>
                <w:rFonts w:ascii="Arial Narrow" w:hAnsi="Arial Narrow"/>
                <w:bCs/>
                <w:noProof/>
                <w:sz w:val="18"/>
                <w:szCs w:val="18"/>
                <w:lang w:val="en-GB"/>
              </w:rPr>
            </w:pPr>
            <w:r>
              <w:rPr>
                <w:rFonts w:ascii="Arial Narrow" w:hAnsi="Arial Narrow" w:cs="Arial"/>
                <w:bCs/>
                <w:noProof/>
                <w:sz w:val="18"/>
                <w:szCs w:val="18"/>
                <w:lang w:val="en-GB"/>
              </w:rPr>
              <w:t xml:space="preserve">Intention to Bid </w:t>
            </w:r>
            <w:r w:rsidRPr="00ED0320">
              <w:rPr>
                <w:rFonts w:ascii="Arial Narrow" w:hAnsi="Arial Narrow" w:cs="Arial"/>
                <w:bCs/>
                <w:noProof/>
                <w:sz w:val="18"/>
                <w:szCs w:val="18"/>
                <w:lang w:val="en-GB"/>
              </w:rPr>
              <w:t xml:space="preserve"> submitted to EDS</w:t>
            </w:r>
          </w:p>
        </w:tc>
        <w:tc>
          <w:tcPr>
            <w:tcW w:w="2144" w:type="dxa"/>
            <w:gridSpan w:val="3"/>
            <w:tcBorders>
              <w:left w:val="single" w:sz="4" w:space="0" w:color="CF7B79"/>
              <w:right w:val="nil"/>
            </w:tcBorders>
            <w:shd w:val="clear" w:color="auto" w:fill="F2DBDB" w:themeFill="accent2" w:themeFillTint="33"/>
          </w:tcPr>
          <w:p w14:paraId="66B5516B" w14:textId="77777777" w:rsidR="0080225F" w:rsidRPr="00ED0320" w:rsidRDefault="0080225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Received by</w:t>
            </w:r>
          </w:p>
        </w:tc>
        <w:tc>
          <w:tcPr>
            <w:tcW w:w="2106" w:type="dxa"/>
            <w:gridSpan w:val="3"/>
            <w:tcBorders>
              <w:left w:val="nil"/>
              <w:right w:val="nil"/>
            </w:tcBorders>
            <w:shd w:val="clear" w:color="auto" w:fill="F2DBDB" w:themeFill="accent2" w:themeFillTint="33"/>
          </w:tcPr>
          <w:p w14:paraId="55016E48" w14:textId="77777777" w:rsidR="0080225F" w:rsidRPr="00ED0320" w:rsidRDefault="0080225F" w:rsidP="00C77387">
            <w:pPr>
              <w:spacing w:before="60" w:after="60"/>
              <w:rPr>
                <w:rFonts w:ascii="Arial Narrow" w:hAnsi="Arial Narrow" w:cs="Arial"/>
                <w:bCs/>
                <w:noProof/>
                <w:sz w:val="18"/>
                <w:szCs w:val="18"/>
                <w:lang w:val="en-GB"/>
              </w:rPr>
            </w:pPr>
          </w:p>
        </w:tc>
        <w:tc>
          <w:tcPr>
            <w:tcW w:w="1418" w:type="dxa"/>
            <w:gridSpan w:val="2"/>
            <w:tcBorders>
              <w:left w:val="nil"/>
              <w:right w:val="nil"/>
            </w:tcBorders>
            <w:shd w:val="clear" w:color="auto" w:fill="F2DBDB" w:themeFill="accent2" w:themeFillTint="33"/>
          </w:tcPr>
          <w:p w14:paraId="32F09606" w14:textId="77777777" w:rsidR="0080225F" w:rsidRPr="00ED0320" w:rsidRDefault="0080225F" w:rsidP="00C77387">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Date</w:t>
            </w:r>
          </w:p>
        </w:tc>
        <w:tc>
          <w:tcPr>
            <w:tcW w:w="1436" w:type="dxa"/>
            <w:gridSpan w:val="2"/>
            <w:tcBorders>
              <w:left w:val="nil"/>
            </w:tcBorders>
            <w:shd w:val="clear" w:color="auto" w:fill="F2DBDB" w:themeFill="accent2" w:themeFillTint="33"/>
          </w:tcPr>
          <w:p w14:paraId="52B84429" w14:textId="77777777" w:rsidR="0080225F" w:rsidRPr="00ED0320" w:rsidRDefault="0080225F" w:rsidP="00C77387">
            <w:pPr>
              <w:spacing w:before="60" w:after="60"/>
              <w:rPr>
                <w:rFonts w:ascii="Arial Narrow" w:hAnsi="Arial Narrow" w:cs="Arial"/>
                <w:bCs/>
                <w:noProof/>
                <w:sz w:val="18"/>
                <w:szCs w:val="18"/>
                <w:lang w:val="en-GB"/>
              </w:rPr>
            </w:pPr>
          </w:p>
        </w:tc>
      </w:tr>
      <w:tr w:rsidR="0080225F" w:rsidRPr="00ED0320" w14:paraId="5086B0F6" w14:textId="77777777" w:rsidTr="00741266">
        <w:tc>
          <w:tcPr>
            <w:tcW w:w="3067" w:type="dxa"/>
            <w:tcBorders>
              <w:left w:val="single" w:sz="4" w:space="0" w:color="CF7B79"/>
              <w:right w:val="single" w:sz="4" w:space="0" w:color="CF7B79"/>
            </w:tcBorders>
            <w:shd w:val="clear" w:color="auto" w:fill="auto"/>
          </w:tcPr>
          <w:p w14:paraId="7F8FDAD5" w14:textId="77777777" w:rsidR="0080225F" w:rsidRDefault="0080225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Bids document submitted to EDS</w:t>
            </w:r>
          </w:p>
        </w:tc>
        <w:tc>
          <w:tcPr>
            <w:tcW w:w="2144" w:type="dxa"/>
            <w:gridSpan w:val="3"/>
            <w:tcBorders>
              <w:left w:val="single" w:sz="4" w:space="0" w:color="CF7B79"/>
              <w:right w:val="nil"/>
            </w:tcBorders>
            <w:shd w:val="clear" w:color="auto" w:fill="auto"/>
          </w:tcPr>
          <w:p w14:paraId="4CCB0A54" w14:textId="77777777" w:rsidR="0080225F" w:rsidRPr="00ED0320" w:rsidRDefault="0080225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Received by</w:t>
            </w:r>
          </w:p>
        </w:tc>
        <w:tc>
          <w:tcPr>
            <w:tcW w:w="2106" w:type="dxa"/>
            <w:gridSpan w:val="3"/>
            <w:tcBorders>
              <w:left w:val="nil"/>
              <w:right w:val="nil"/>
            </w:tcBorders>
            <w:shd w:val="clear" w:color="auto" w:fill="auto"/>
          </w:tcPr>
          <w:p w14:paraId="2458071E" w14:textId="77777777" w:rsidR="0080225F" w:rsidRPr="00ED0320" w:rsidRDefault="0080225F" w:rsidP="00C77387">
            <w:pPr>
              <w:spacing w:before="60" w:after="60"/>
              <w:rPr>
                <w:rFonts w:ascii="Arial Narrow" w:hAnsi="Arial Narrow" w:cs="Arial"/>
                <w:bCs/>
                <w:noProof/>
                <w:sz w:val="18"/>
                <w:szCs w:val="18"/>
                <w:lang w:val="en-GB"/>
              </w:rPr>
            </w:pPr>
          </w:p>
        </w:tc>
        <w:tc>
          <w:tcPr>
            <w:tcW w:w="1418" w:type="dxa"/>
            <w:gridSpan w:val="2"/>
            <w:tcBorders>
              <w:left w:val="nil"/>
              <w:right w:val="nil"/>
            </w:tcBorders>
            <w:shd w:val="clear" w:color="auto" w:fill="auto"/>
          </w:tcPr>
          <w:p w14:paraId="6015D221" w14:textId="77777777" w:rsidR="0080225F" w:rsidRPr="00ED0320" w:rsidRDefault="0080225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Date</w:t>
            </w:r>
          </w:p>
        </w:tc>
        <w:tc>
          <w:tcPr>
            <w:tcW w:w="1436" w:type="dxa"/>
            <w:gridSpan w:val="2"/>
            <w:tcBorders>
              <w:left w:val="nil"/>
            </w:tcBorders>
            <w:shd w:val="clear" w:color="auto" w:fill="auto"/>
          </w:tcPr>
          <w:p w14:paraId="402B19B9" w14:textId="77777777" w:rsidR="0080225F" w:rsidRPr="00ED0320" w:rsidRDefault="0080225F" w:rsidP="00C77387">
            <w:pPr>
              <w:spacing w:before="60" w:after="60"/>
              <w:rPr>
                <w:rFonts w:ascii="Arial Narrow" w:hAnsi="Arial Narrow" w:cs="Arial"/>
                <w:bCs/>
                <w:noProof/>
                <w:sz w:val="18"/>
                <w:szCs w:val="18"/>
                <w:lang w:val="en-GB"/>
              </w:rPr>
            </w:pPr>
          </w:p>
        </w:tc>
      </w:tr>
      <w:tr w:rsidR="00E23251" w:rsidRPr="00ED0320" w14:paraId="391F71FB" w14:textId="77777777" w:rsidTr="00741266">
        <w:tc>
          <w:tcPr>
            <w:tcW w:w="3067" w:type="dxa"/>
            <w:vMerge w:val="restart"/>
            <w:tcBorders>
              <w:left w:val="single" w:sz="4" w:space="0" w:color="CF7B79"/>
              <w:right w:val="single" w:sz="4" w:space="0" w:color="CF7B79"/>
            </w:tcBorders>
            <w:shd w:val="clear" w:color="auto" w:fill="F2DBDB" w:themeFill="accent2" w:themeFillTint="33"/>
          </w:tcPr>
          <w:p w14:paraId="5A3FB6A4" w14:textId="77777777" w:rsidR="00E23251" w:rsidRPr="00ED0320" w:rsidRDefault="00E23251" w:rsidP="00E23251">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Documents received </w:t>
            </w:r>
          </w:p>
        </w:tc>
        <w:tc>
          <w:tcPr>
            <w:tcW w:w="2144" w:type="dxa"/>
            <w:gridSpan w:val="3"/>
            <w:tcBorders>
              <w:left w:val="single" w:sz="4" w:space="0" w:color="CF7B79"/>
              <w:right w:val="nil"/>
            </w:tcBorders>
            <w:shd w:val="clear" w:color="auto" w:fill="F2DBDB" w:themeFill="accent2" w:themeFillTint="33"/>
          </w:tcPr>
          <w:p w14:paraId="594E9349" w14:textId="77777777" w:rsidR="00E23251" w:rsidRDefault="00E23251" w:rsidP="008F29AE">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Sanction Application Form</w:t>
            </w:r>
          </w:p>
        </w:tc>
        <w:tc>
          <w:tcPr>
            <w:tcW w:w="2678" w:type="dxa"/>
            <w:gridSpan w:val="4"/>
            <w:tcBorders>
              <w:left w:val="nil"/>
              <w:right w:val="nil"/>
            </w:tcBorders>
            <w:shd w:val="clear" w:color="auto" w:fill="F2DBDB" w:themeFill="accent2" w:themeFillTint="33"/>
          </w:tcPr>
          <w:p w14:paraId="36752BF7" w14:textId="77777777" w:rsidR="00E23251" w:rsidRPr="00ED0320" w:rsidRDefault="00E23251" w:rsidP="008F29AE">
            <w:pPr>
              <w:spacing w:before="60" w:after="60"/>
              <w:rPr>
                <w:rFonts w:ascii="Arial Narrow" w:hAnsi="Arial Narrow" w:cs="Arial"/>
                <w:bCs/>
                <w:noProof/>
                <w:sz w:val="18"/>
                <w:szCs w:val="18"/>
                <w:lang w:val="en-GB"/>
              </w:rPr>
            </w:pPr>
          </w:p>
        </w:tc>
        <w:tc>
          <w:tcPr>
            <w:tcW w:w="2282" w:type="dxa"/>
            <w:gridSpan w:val="3"/>
            <w:tcBorders>
              <w:left w:val="nil"/>
            </w:tcBorders>
            <w:shd w:val="clear" w:color="auto" w:fill="F2DBDB" w:themeFill="accent2" w:themeFillTint="33"/>
          </w:tcPr>
          <w:p w14:paraId="48247168" w14:textId="77777777" w:rsidR="00E23251" w:rsidRPr="00ED0320" w:rsidRDefault="00E23251" w:rsidP="008F29AE">
            <w:pPr>
              <w:spacing w:before="60" w:after="60"/>
              <w:rPr>
                <w:rFonts w:ascii="Arial Narrow" w:hAnsi="Arial Narrow" w:cs="Arial"/>
                <w:bCs/>
                <w:noProof/>
                <w:sz w:val="18"/>
                <w:szCs w:val="18"/>
                <w:lang w:val="en-GB"/>
              </w:rPr>
            </w:pPr>
          </w:p>
        </w:tc>
      </w:tr>
      <w:tr w:rsidR="00E23251" w:rsidRPr="00ED0320" w14:paraId="495FFB7D" w14:textId="77777777" w:rsidTr="00741266">
        <w:tc>
          <w:tcPr>
            <w:tcW w:w="3067" w:type="dxa"/>
            <w:vMerge/>
            <w:tcBorders>
              <w:left w:val="single" w:sz="4" w:space="0" w:color="CF7B79"/>
              <w:right w:val="single" w:sz="4" w:space="0" w:color="CF7B79"/>
            </w:tcBorders>
            <w:shd w:val="clear" w:color="auto" w:fill="F2DBDB" w:themeFill="accent2" w:themeFillTint="33"/>
          </w:tcPr>
          <w:p w14:paraId="066483CD" w14:textId="77777777" w:rsidR="00E23251" w:rsidRPr="00ED0320" w:rsidRDefault="00E23251" w:rsidP="00E91DE2">
            <w:pPr>
              <w:spacing w:before="60" w:after="60"/>
              <w:rPr>
                <w:rFonts w:ascii="Arial Narrow" w:hAnsi="Arial Narrow" w:cs="Arial"/>
                <w:bCs/>
                <w:noProof/>
                <w:sz w:val="18"/>
                <w:szCs w:val="18"/>
                <w:lang w:val="en-GB"/>
              </w:rPr>
            </w:pPr>
          </w:p>
        </w:tc>
        <w:tc>
          <w:tcPr>
            <w:tcW w:w="2144" w:type="dxa"/>
            <w:gridSpan w:val="3"/>
            <w:tcBorders>
              <w:left w:val="single" w:sz="4" w:space="0" w:color="CF7B79"/>
              <w:right w:val="nil"/>
            </w:tcBorders>
            <w:shd w:val="clear" w:color="auto" w:fill="F2DBDB" w:themeFill="accent2" w:themeFillTint="33"/>
          </w:tcPr>
          <w:p w14:paraId="59210C3D" w14:textId="77777777" w:rsidR="00E23251" w:rsidRDefault="00E23251" w:rsidP="008F29AE">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NAC letter of Approval</w:t>
            </w:r>
          </w:p>
        </w:tc>
        <w:tc>
          <w:tcPr>
            <w:tcW w:w="2678" w:type="dxa"/>
            <w:gridSpan w:val="4"/>
            <w:tcBorders>
              <w:left w:val="nil"/>
              <w:right w:val="nil"/>
            </w:tcBorders>
            <w:shd w:val="clear" w:color="auto" w:fill="F2DBDB" w:themeFill="accent2" w:themeFillTint="33"/>
          </w:tcPr>
          <w:p w14:paraId="63DF65E9" w14:textId="77777777" w:rsidR="00E23251" w:rsidRPr="00ED0320" w:rsidRDefault="00E23251" w:rsidP="008F29AE">
            <w:pPr>
              <w:spacing w:before="60" w:after="60"/>
              <w:rPr>
                <w:rFonts w:ascii="Arial Narrow" w:hAnsi="Arial Narrow" w:cs="Arial"/>
                <w:bCs/>
                <w:noProof/>
                <w:sz w:val="18"/>
                <w:szCs w:val="18"/>
                <w:lang w:val="en-GB"/>
              </w:rPr>
            </w:pPr>
          </w:p>
        </w:tc>
        <w:tc>
          <w:tcPr>
            <w:tcW w:w="2282" w:type="dxa"/>
            <w:gridSpan w:val="3"/>
            <w:tcBorders>
              <w:left w:val="nil"/>
            </w:tcBorders>
            <w:shd w:val="clear" w:color="auto" w:fill="F2DBDB" w:themeFill="accent2" w:themeFillTint="33"/>
          </w:tcPr>
          <w:p w14:paraId="0C558F1D" w14:textId="77777777" w:rsidR="00E23251" w:rsidRPr="00ED0320" w:rsidRDefault="00E23251" w:rsidP="008F29AE">
            <w:pPr>
              <w:spacing w:before="60" w:after="60"/>
              <w:rPr>
                <w:rFonts w:ascii="Arial Narrow" w:hAnsi="Arial Narrow" w:cs="Arial"/>
                <w:bCs/>
                <w:noProof/>
                <w:sz w:val="18"/>
                <w:szCs w:val="18"/>
                <w:lang w:val="en-GB"/>
              </w:rPr>
            </w:pPr>
          </w:p>
        </w:tc>
      </w:tr>
      <w:tr w:rsidR="00E23251" w:rsidRPr="00ED0320" w14:paraId="1A376E8E" w14:textId="77777777" w:rsidTr="00741266">
        <w:tc>
          <w:tcPr>
            <w:tcW w:w="3067" w:type="dxa"/>
            <w:vMerge/>
            <w:tcBorders>
              <w:left w:val="single" w:sz="4" w:space="0" w:color="CF7B79"/>
              <w:right w:val="single" w:sz="4" w:space="0" w:color="CF7B79"/>
            </w:tcBorders>
            <w:shd w:val="clear" w:color="auto" w:fill="F2DBDB" w:themeFill="accent2" w:themeFillTint="33"/>
          </w:tcPr>
          <w:p w14:paraId="023FCDD8" w14:textId="77777777" w:rsidR="00E23251" w:rsidRPr="00ED0320" w:rsidRDefault="00E23251" w:rsidP="00E91DE2">
            <w:pPr>
              <w:spacing w:before="60" w:after="60"/>
              <w:rPr>
                <w:rFonts w:ascii="Arial Narrow" w:hAnsi="Arial Narrow" w:cs="Arial"/>
                <w:bCs/>
                <w:noProof/>
                <w:sz w:val="18"/>
                <w:szCs w:val="18"/>
                <w:lang w:val="en-GB"/>
              </w:rPr>
            </w:pPr>
          </w:p>
        </w:tc>
        <w:tc>
          <w:tcPr>
            <w:tcW w:w="2144" w:type="dxa"/>
            <w:gridSpan w:val="3"/>
            <w:tcBorders>
              <w:left w:val="single" w:sz="4" w:space="0" w:color="CF7B79"/>
              <w:right w:val="nil"/>
            </w:tcBorders>
            <w:shd w:val="clear" w:color="auto" w:fill="F2DBDB" w:themeFill="accent2" w:themeFillTint="33"/>
          </w:tcPr>
          <w:p w14:paraId="64C88C5E" w14:textId="77777777" w:rsidR="00E23251" w:rsidRDefault="00E23251" w:rsidP="008F29AE">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Organisation Structure</w:t>
            </w:r>
          </w:p>
        </w:tc>
        <w:tc>
          <w:tcPr>
            <w:tcW w:w="2678" w:type="dxa"/>
            <w:gridSpan w:val="4"/>
            <w:tcBorders>
              <w:left w:val="nil"/>
              <w:right w:val="nil"/>
            </w:tcBorders>
            <w:shd w:val="clear" w:color="auto" w:fill="F2DBDB" w:themeFill="accent2" w:themeFillTint="33"/>
          </w:tcPr>
          <w:p w14:paraId="7CBDD521" w14:textId="77777777" w:rsidR="00E23251" w:rsidRPr="00ED0320" w:rsidRDefault="00E23251" w:rsidP="008F29AE">
            <w:pPr>
              <w:spacing w:before="60" w:after="60"/>
              <w:rPr>
                <w:rFonts w:ascii="Arial Narrow" w:hAnsi="Arial Narrow" w:cs="Arial"/>
                <w:bCs/>
                <w:noProof/>
                <w:sz w:val="18"/>
                <w:szCs w:val="18"/>
                <w:lang w:val="en-GB"/>
              </w:rPr>
            </w:pPr>
          </w:p>
        </w:tc>
        <w:tc>
          <w:tcPr>
            <w:tcW w:w="2282" w:type="dxa"/>
            <w:gridSpan w:val="3"/>
            <w:tcBorders>
              <w:left w:val="nil"/>
            </w:tcBorders>
            <w:shd w:val="clear" w:color="auto" w:fill="F2DBDB" w:themeFill="accent2" w:themeFillTint="33"/>
          </w:tcPr>
          <w:p w14:paraId="19A641CF" w14:textId="77777777" w:rsidR="00E23251" w:rsidRPr="00ED0320" w:rsidRDefault="00E23251" w:rsidP="008F29AE">
            <w:pPr>
              <w:spacing w:before="60" w:after="60"/>
              <w:rPr>
                <w:rFonts w:ascii="Arial Narrow" w:hAnsi="Arial Narrow" w:cs="Arial"/>
                <w:bCs/>
                <w:noProof/>
                <w:sz w:val="18"/>
                <w:szCs w:val="18"/>
                <w:lang w:val="en-GB"/>
              </w:rPr>
            </w:pPr>
          </w:p>
        </w:tc>
      </w:tr>
      <w:tr w:rsidR="00E23251" w:rsidRPr="00ED0320" w14:paraId="52B6171A" w14:textId="77777777" w:rsidTr="00741266">
        <w:tc>
          <w:tcPr>
            <w:tcW w:w="3067" w:type="dxa"/>
            <w:vMerge/>
            <w:tcBorders>
              <w:left w:val="single" w:sz="4" w:space="0" w:color="CF7B79"/>
              <w:right w:val="single" w:sz="4" w:space="0" w:color="CF7B79"/>
            </w:tcBorders>
            <w:shd w:val="clear" w:color="auto" w:fill="F2DBDB" w:themeFill="accent2" w:themeFillTint="33"/>
          </w:tcPr>
          <w:p w14:paraId="5B98F495" w14:textId="77777777" w:rsidR="00E23251" w:rsidRPr="00ED0320" w:rsidRDefault="00E23251" w:rsidP="00E91DE2">
            <w:pPr>
              <w:spacing w:before="60" w:after="60"/>
              <w:rPr>
                <w:rFonts w:ascii="Arial Narrow" w:hAnsi="Arial Narrow" w:cs="Arial"/>
                <w:bCs/>
                <w:noProof/>
                <w:sz w:val="18"/>
                <w:szCs w:val="18"/>
                <w:lang w:val="en-GB"/>
              </w:rPr>
            </w:pPr>
          </w:p>
        </w:tc>
        <w:tc>
          <w:tcPr>
            <w:tcW w:w="2144" w:type="dxa"/>
            <w:gridSpan w:val="3"/>
            <w:tcBorders>
              <w:left w:val="single" w:sz="4" w:space="0" w:color="CF7B79"/>
              <w:right w:val="nil"/>
            </w:tcBorders>
            <w:shd w:val="clear" w:color="auto" w:fill="F2DBDB" w:themeFill="accent2" w:themeFillTint="33"/>
          </w:tcPr>
          <w:p w14:paraId="15EBDE69" w14:textId="77777777" w:rsidR="00E23251" w:rsidRDefault="00E23251" w:rsidP="008F29AE">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Safety Plan / Risk Assessment</w:t>
            </w:r>
          </w:p>
        </w:tc>
        <w:tc>
          <w:tcPr>
            <w:tcW w:w="2678" w:type="dxa"/>
            <w:gridSpan w:val="4"/>
            <w:tcBorders>
              <w:left w:val="nil"/>
              <w:right w:val="nil"/>
            </w:tcBorders>
            <w:shd w:val="clear" w:color="auto" w:fill="F2DBDB" w:themeFill="accent2" w:themeFillTint="33"/>
          </w:tcPr>
          <w:p w14:paraId="14C0134D" w14:textId="77777777" w:rsidR="00E23251" w:rsidRPr="00ED0320" w:rsidRDefault="00E23251" w:rsidP="008F29AE">
            <w:pPr>
              <w:spacing w:before="60" w:after="60"/>
              <w:rPr>
                <w:rFonts w:ascii="Arial Narrow" w:hAnsi="Arial Narrow" w:cs="Arial"/>
                <w:bCs/>
                <w:noProof/>
                <w:sz w:val="18"/>
                <w:szCs w:val="18"/>
                <w:lang w:val="en-GB"/>
              </w:rPr>
            </w:pPr>
          </w:p>
        </w:tc>
        <w:tc>
          <w:tcPr>
            <w:tcW w:w="2282" w:type="dxa"/>
            <w:gridSpan w:val="3"/>
            <w:tcBorders>
              <w:left w:val="nil"/>
            </w:tcBorders>
            <w:shd w:val="clear" w:color="auto" w:fill="F2DBDB" w:themeFill="accent2" w:themeFillTint="33"/>
          </w:tcPr>
          <w:p w14:paraId="27B12A72" w14:textId="77777777" w:rsidR="00E23251" w:rsidRPr="00ED0320" w:rsidRDefault="00E23251" w:rsidP="008F29AE">
            <w:pPr>
              <w:spacing w:before="60" w:after="60"/>
              <w:rPr>
                <w:rFonts w:ascii="Arial Narrow" w:hAnsi="Arial Narrow" w:cs="Arial"/>
                <w:bCs/>
                <w:noProof/>
                <w:sz w:val="18"/>
                <w:szCs w:val="18"/>
                <w:lang w:val="en-GB"/>
              </w:rPr>
            </w:pPr>
          </w:p>
        </w:tc>
      </w:tr>
      <w:tr w:rsidR="00E23251" w:rsidRPr="00ED0320" w14:paraId="03FAF3C8" w14:textId="77777777" w:rsidTr="00741266">
        <w:tc>
          <w:tcPr>
            <w:tcW w:w="3067" w:type="dxa"/>
            <w:vMerge/>
            <w:tcBorders>
              <w:left w:val="single" w:sz="4" w:space="0" w:color="CF7B79"/>
              <w:right w:val="single" w:sz="4" w:space="0" w:color="CF7B79"/>
            </w:tcBorders>
            <w:shd w:val="clear" w:color="auto" w:fill="F2DBDB" w:themeFill="accent2" w:themeFillTint="33"/>
          </w:tcPr>
          <w:p w14:paraId="2EA1296C" w14:textId="77777777" w:rsidR="00E23251" w:rsidRPr="00ED0320" w:rsidRDefault="00E23251" w:rsidP="00E91DE2">
            <w:pPr>
              <w:spacing w:before="60" w:after="60"/>
              <w:rPr>
                <w:rFonts w:ascii="Arial Narrow" w:hAnsi="Arial Narrow" w:cs="Arial"/>
                <w:bCs/>
                <w:noProof/>
                <w:sz w:val="18"/>
                <w:szCs w:val="18"/>
                <w:lang w:val="en-GB"/>
              </w:rPr>
            </w:pPr>
          </w:p>
        </w:tc>
        <w:tc>
          <w:tcPr>
            <w:tcW w:w="2144" w:type="dxa"/>
            <w:gridSpan w:val="3"/>
            <w:tcBorders>
              <w:left w:val="single" w:sz="4" w:space="0" w:color="CF7B79"/>
              <w:right w:val="nil"/>
            </w:tcBorders>
            <w:shd w:val="clear" w:color="auto" w:fill="F2DBDB" w:themeFill="accent2" w:themeFillTint="33"/>
          </w:tcPr>
          <w:p w14:paraId="77BEDA11" w14:textId="77777777" w:rsidR="00E23251" w:rsidRDefault="00E23251" w:rsidP="008F29AE">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Event Budget</w:t>
            </w:r>
          </w:p>
        </w:tc>
        <w:tc>
          <w:tcPr>
            <w:tcW w:w="2678" w:type="dxa"/>
            <w:gridSpan w:val="4"/>
            <w:tcBorders>
              <w:left w:val="nil"/>
              <w:right w:val="nil"/>
            </w:tcBorders>
            <w:shd w:val="clear" w:color="auto" w:fill="F2DBDB" w:themeFill="accent2" w:themeFillTint="33"/>
          </w:tcPr>
          <w:p w14:paraId="6FC0A31A" w14:textId="77777777" w:rsidR="00E23251" w:rsidRPr="00ED0320" w:rsidRDefault="00E23251" w:rsidP="008F29AE">
            <w:pPr>
              <w:spacing w:before="60" w:after="60"/>
              <w:rPr>
                <w:rFonts w:ascii="Arial Narrow" w:hAnsi="Arial Narrow" w:cs="Arial"/>
                <w:bCs/>
                <w:noProof/>
                <w:sz w:val="18"/>
                <w:szCs w:val="18"/>
                <w:lang w:val="en-GB"/>
              </w:rPr>
            </w:pPr>
          </w:p>
        </w:tc>
        <w:tc>
          <w:tcPr>
            <w:tcW w:w="2282" w:type="dxa"/>
            <w:gridSpan w:val="3"/>
            <w:tcBorders>
              <w:left w:val="nil"/>
            </w:tcBorders>
            <w:shd w:val="clear" w:color="auto" w:fill="F2DBDB" w:themeFill="accent2" w:themeFillTint="33"/>
          </w:tcPr>
          <w:p w14:paraId="4C3E100F" w14:textId="77777777" w:rsidR="00E23251" w:rsidRPr="00ED0320" w:rsidRDefault="00E23251" w:rsidP="008F29AE">
            <w:pPr>
              <w:spacing w:before="60" w:after="60"/>
              <w:rPr>
                <w:rFonts w:ascii="Arial Narrow" w:hAnsi="Arial Narrow" w:cs="Arial"/>
                <w:bCs/>
                <w:noProof/>
                <w:sz w:val="18"/>
                <w:szCs w:val="18"/>
                <w:lang w:val="en-GB"/>
              </w:rPr>
            </w:pPr>
          </w:p>
        </w:tc>
      </w:tr>
      <w:tr w:rsidR="00E23251" w:rsidRPr="00ED0320" w14:paraId="4230F46B" w14:textId="77777777" w:rsidTr="00741266">
        <w:tc>
          <w:tcPr>
            <w:tcW w:w="3067" w:type="dxa"/>
            <w:vMerge/>
            <w:tcBorders>
              <w:left w:val="single" w:sz="4" w:space="0" w:color="CF7B79"/>
              <w:right w:val="single" w:sz="4" w:space="0" w:color="CF7B79"/>
            </w:tcBorders>
            <w:shd w:val="clear" w:color="auto" w:fill="F2DBDB" w:themeFill="accent2" w:themeFillTint="33"/>
          </w:tcPr>
          <w:p w14:paraId="4D66FB73" w14:textId="77777777" w:rsidR="00E23251" w:rsidRPr="00ED0320" w:rsidRDefault="00E23251" w:rsidP="00E91DE2">
            <w:pPr>
              <w:spacing w:before="60" w:after="60"/>
              <w:rPr>
                <w:rFonts w:ascii="Arial Narrow" w:hAnsi="Arial Narrow" w:cs="Arial"/>
                <w:bCs/>
                <w:noProof/>
                <w:sz w:val="18"/>
                <w:szCs w:val="18"/>
                <w:lang w:val="en-GB"/>
              </w:rPr>
            </w:pPr>
          </w:p>
        </w:tc>
        <w:tc>
          <w:tcPr>
            <w:tcW w:w="2144" w:type="dxa"/>
            <w:gridSpan w:val="3"/>
            <w:tcBorders>
              <w:left w:val="single" w:sz="4" w:space="0" w:color="CF7B79"/>
              <w:right w:val="nil"/>
            </w:tcBorders>
            <w:shd w:val="clear" w:color="auto" w:fill="F2DBDB" w:themeFill="accent2" w:themeFillTint="33"/>
          </w:tcPr>
          <w:p w14:paraId="02C942AC" w14:textId="77777777" w:rsidR="00E23251" w:rsidRDefault="00E23251" w:rsidP="008F29AE">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Presentation</w:t>
            </w:r>
          </w:p>
        </w:tc>
        <w:tc>
          <w:tcPr>
            <w:tcW w:w="2678" w:type="dxa"/>
            <w:gridSpan w:val="4"/>
            <w:tcBorders>
              <w:left w:val="nil"/>
              <w:right w:val="nil"/>
            </w:tcBorders>
            <w:shd w:val="clear" w:color="auto" w:fill="F2DBDB" w:themeFill="accent2" w:themeFillTint="33"/>
          </w:tcPr>
          <w:p w14:paraId="7E0F766E" w14:textId="77777777" w:rsidR="00E23251" w:rsidRPr="00ED0320" w:rsidRDefault="00E23251" w:rsidP="008F29AE">
            <w:pPr>
              <w:spacing w:before="60" w:after="60"/>
              <w:rPr>
                <w:rFonts w:ascii="Arial Narrow" w:hAnsi="Arial Narrow" w:cs="Arial"/>
                <w:bCs/>
                <w:noProof/>
                <w:sz w:val="18"/>
                <w:szCs w:val="18"/>
                <w:lang w:val="en-GB"/>
              </w:rPr>
            </w:pPr>
          </w:p>
        </w:tc>
        <w:tc>
          <w:tcPr>
            <w:tcW w:w="2282" w:type="dxa"/>
            <w:gridSpan w:val="3"/>
            <w:tcBorders>
              <w:left w:val="nil"/>
            </w:tcBorders>
            <w:shd w:val="clear" w:color="auto" w:fill="F2DBDB" w:themeFill="accent2" w:themeFillTint="33"/>
          </w:tcPr>
          <w:p w14:paraId="323F51C6" w14:textId="77777777" w:rsidR="00E23251" w:rsidRPr="00ED0320" w:rsidRDefault="00E23251" w:rsidP="008F29AE">
            <w:pPr>
              <w:spacing w:before="60" w:after="60"/>
              <w:rPr>
                <w:rFonts w:ascii="Arial Narrow" w:hAnsi="Arial Narrow" w:cs="Arial"/>
                <w:bCs/>
                <w:noProof/>
                <w:sz w:val="18"/>
                <w:szCs w:val="18"/>
                <w:lang w:val="en-GB"/>
              </w:rPr>
            </w:pPr>
          </w:p>
        </w:tc>
      </w:tr>
      <w:tr w:rsidR="00E23251" w:rsidRPr="00ED0320" w14:paraId="1B4E60D4" w14:textId="77777777" w:rsidTr="00741266">
        <w:tc>
          <w:tcPr>
            <w:tcW w:w="3067" w:type="dxa"/>
            <w:tcBorders>
              <w:left w:val="single" w:sz="4" w:space="0" w:color="CF7B79"/>
              <w:right w:val="single" w:sz="4" w:space="0" w:color="CF7B79"/>
            </w:tcBorders>
            <w:shd w:val="clear" w:color="auto" w:fill="FFFFFF" w:themeFill="background1"/>
          </w:tcPr>
          <w:p w14:paraId="6B1D7E64" w14:textId="77777777" w:rsidR="0080225F" w:rsidRPr="00ED0320" w:rsidRDefault="0080225F" w:rsidP="0080225F">
            <w:pPr>
              <w:spacing w:before="60" w:after="60"/>
              <w:rPr>
                <w:rFonts w:ascii="Arial Narrow" w:hAnsi="Arial Narrow"/>
                <w:bCs/>
                <w:i/>
                <w:noProof/>
                <w:sz w:val="16"/>
                <w:szCs w:val="18"/>
                <w:lang w:val="en-GB"/>
              </w:rPr>
            </w:pPr>
            <w:r w:rsidRPr="00ED0320">
              <w:rPr>
                <w:rFonts w:ascii="Arial Narrow" w:hAnsi="Arial Narrow"/>
                <w:bCs/>
                <w:noProof/>
                <w:sz w:val="18"/>
                <w:szCs w:val="18"/>
                <w:lang w:val="en-GB"/>
              </w:rPr>
              <w:t xml:space="preserve">ASC Coordinator </w:t>
            </w:r>
          </w:p>
        </w:tc>
        <w:tc>
          <w:tcPr>
            <w:tcW w:w="1417" w:type="dxa"/>
            <w:tcBorders>
              <w:left w:val="single" w:sz="4" w:space="0" w:color="CF7B79"/>
            </w:tcBorders>
            <w:shd w:val="clear" w:color="auto" w:fill="FFFFFF" w:themeFill="background1"/>
          </w:tcPr>
          <w:p w14:paraId="6586B424" w14:textId="77777777" w:rsidR="0080225F" w:rsidRPr="00ED0320" w:rsidRDefault="0080225F" w:rsidP="0080225F">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Name</w:t>
            </w:r>
          </w:p>
        </w:tc>
        <w:tc>
          <w:tcPr>
            <w:tcW w:w="2268" w:type="dxa"/>
            <w:gridSpan w:val="4"/>
            <w:tcBorders>
              <w:left w:val="nil"/>
            </w:tcBorders>
            <w:shd w:val="clear" w:color="auto" w:fill="FFFFFF" w:themeFill="background1"/>
          </w:tcPr>
          <w:p w14:paraId="7BB9C5FB" w14:textId="77777777" w:rsidR="0080225F" w:rsidRPr="00ED0320" w:rsidRDefault="001E0192" w:rsidP="0080225F">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Lindsay Muir</w:t>
            </w:r>
          </w:p>
        </w:tc>
        <w:tc>
          <w:tcPr>
            <w:tcW w:w="1137" w:type="dxa"/>
            <w:gridSpan w:val="2"/>
            <w:tcBorders>
              <w:left w:val="nil"/>
            </w:tcBorders>
            <w:shd w:val="clear" w:color="auto" w:fill="FFFFFF" w:themeFill="background1"/>
          </w:tcPr>
          <w:p w14:paraId="20ED2685" w14:textId="77777777" w:rsidR="0080225F" w:rsidRPr="00ED0320" w:rsidRDefault="001E0192" w:rsidP="0080225F">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Email:</w:t>
            </w:r>
          </w:p>
        </w:tc>
        <w:tc>
          <w:tcPr>
            <w:tcW w:w="2282" w:type="dxa"/>
            <w:gridSpan w:val="3"/>
            <w:tcBorders>
              <w:left w:val="nil"/>
            </w:tcBorders>
            <w:shd w:val="clear" w:color="auto" w:fill="FFFFFF" w:themeFill="background1"/>
          </w:tcPr>
          <w:p w14:paraId="44EB8B5E" w14:textId="77777777" w:rsidR="0080225F" w:rsidRPr="00ED0320" w:rsidRDefault="001E0192" w:rsidP="0080225F">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lindsay@plasmadoc.co.uk</w:t>
            </w:r>
          </w:p>
        </w:tc>
      </w:tr>
      <w:tr w:rsidR="00E23251" w:rsidRPr="00ED0320" w14:paraId="77C891C2" w14:textId="77777777" w:rsidTr="00741266">
        <w:trPr>
          <w:gridAfter w:val="1"/>
          <w:wAfter w:w="14" w:type="dxa"/>
        </w:trPr>
        <w:tc>
          <w:tcPr>
            <w:tcW w:w="3067" w:type="dxa"/>
            <w:vMerge w:val="restart"/>
            <w:tcBorders>
              <w:left w:val="single" w:sz="4" w:space="0" w:color="CF7B79"/>
              <w:right w:val="single" w:sz="4" w:space="0" w:color="CF7B79"/>
            </w:tcBorders>
            <w:shd w:val="clear" w:color="auto" w:fill="F2DBDB" w:themeFill="accent2" w:themeFillTint="33"/>
          </w:tcPr>
          <w:p w14:paraId="28E56A07" w14:textId="77777777" w:rsidR="00E23251" w:rsidRPr="00ED0320" w:rsidRDefault="00E23251" w:rsidP="004C1587">
            <w:pPr>
              <w:spacing w:before="60" w:after="60"/>
              <w:rPr>
                <w:rFonts w:ascii="Arial Narrow" w:hAnsi="Arial Narrow"/>
                <w:bCs/>
                <w:noProof/>
                <w:sz w:val="18"/>
                <w:szCs w:val="18"/>
                <w:lang w:val="en-GB"/>
              </w:rPr>
            </w:pPr>
            <w:r w:rsidRPr="00ED0320">
              <w:rPr>
                <w:rFonts w:ascii="Arial Narrow" w:hAnsi="Arial Narrow" w:cs="Arial"/>
                <w:bCs/>
                <w:noProof/>
                <w:sz w:val="18"/>
                <w:szCs w:val="18"/>
                <w:lang w:val="en-GB"/>
              </w:rPr>
              <w:t xml:space="preserve">Sanction Application submitted to </w:t>
            </w:r>
            <w:r>
              <w:rPr>
                <w:rFonts w:ascii="Arial Narrow" w:hAnsi="Arial Narrow" w:cs="Arial"/>
                <w:bCs/>
                <w:noProof/>
                <w:sz w:val="18"/>
                <w:szCs w:val="18"/>
                <w:lang w:val="en-GB"/>
              </w:rPr>
              <w:t>FAI</w:t>
            </w:r>
          </w:p>
        </w:tc>
        <w:tc>
          <w:tcPr>
            <w:tcW w:w="1703" w:type="dxa"/>
            <w:gridSpan w:val="2"/>
            <w:tcBorders>
              <w:left w:val="single" w:sz="4" w:space="0" w:color="CF7B79"/>
              <w:right w:val="nil"/>
            </w:tcBorders>
            <w:shd w:val="clear" w:color="auto" w:fill="F2DBDB" w:themeFill="accent2" w:themeFillTint="33"/>
          </w:tcPr>
          <w:p w14:paraId="04214D30" w14:textId="77777777" w:rsidR="00E23251" w:rsidRPr="00ED0320" w:rsidRDefault="00E23251" w:rsidP="001E0192">
            <w:pPr>
              <w:spacing w:before="60" w:after="60"/>
              <w:rPr>
                <w:rFonts w:ascii="Arial Narrow" w:hAnsi="Arial Narrow" w:cs="Arial"/>
                <w:bCs/>
                <w:i/>
                <w:noProof/>
                <w:sz w:val="16"/>
                <w:szCs w:val="18"/>
                <w:lang w:val="en-GB"/>
              </w:rPr>
            </w:pPr>
            <w:r w:rsidRPr="0007660B">
              <w:rPr>
                <w:rFonts w:ascii="Arial Narrow" w:hAnsi="Arial Narrow"/>
                <w:bCs/>
                <w:noProof/>
                <w:sz w:val="18"/>
                <w:szCs w:val="18"/>
                <w:lang w:val="en-GB"/>
              </w:rPr>
              <w:t xml:space="preserve">Recommend:  </w:t>
            </w:r>
            <w:r w:rsidRPr="0007660B">
              <w:rPr>
                <w:rFonts w:ascii="Arial Narrow" w:hAnsi="Arial Narrow"/>
                <w:bCs/>
                <w:noProof/>
                <w:sz w:val="18"/>
                <w:szCs w:val="18"/>
                <w:lang w:val="en-GB"/>
              </w:rPr>
              <w:fldChar w:fldCharType="begin">
                <w:ffData>
                  <w:name w:val="Selecionar12"/>
                  <w:enabled/>
                  <w:calcOnExit w:val="0"/>
                  <w:checkBox>
                    <w:sizeAuto/>
                    <w:default w:val="0"/>
                  </w:checkBox>
                </w:ffData>
              </w:fldChar>
            </w:r>
            <w:r w:rsidRPr="0007660B">
              <w:rPr>
                <w:rFonts w:ascii="Arial Narrow" w:hAnsi="Arial Narrow"/>
                <w:bCs/>
                <w:noProof/>
                <w:sz w:val="18"/>
                <w:szCs w:val="18"/>
                <w:lang w:val="en-GB"/>
              </w:rPr>
              <w:instrText xml:space="preserve"> FORMCHECKBOX </w:instrText>
            </w:r>
            <w:r w:rsidR="00000000">
              <w:rPr>
                <w:rFonts w:ascii="Arial Narrow" w:hAnsi="Arial Narrow"/>
                <w:bCs/>
                <w:noProof/>
                <w:sz w:val="18"/>
                <w:szCs w:val="18"/>
                <w:lang w:val="en-GB"/>
              </w:rPr>
            </w:r>
            <w:r w:rsidR="00000000">
              <w:rPr>
                <w:rFonts w:ascii="Arial Narrow" w:hAnsi="Arial Narrow"/>
                <w:bCs/>
                <w:noProof/>
                <w:sz w:val="18"/>
                <w:szCs w:val="18"/>
                <w:lang w:val="en-GB"/>
              </w:rPr>
              <w:fldChar w:fldCharType="separate"/>
            </w:r>
            <w:r w:rsidRPr="0007660B">
              <w:rPr>
                <w:rFonts w:ascii="Arial Narrow" w:hAnsi="Arial Narrow"/>
                <w:bCs/>
                <w:noProof/>
                <w:sz w:val="18"/>
                <w:szCs w:val="18"/>
                <w:lang w:val="en-GB"/>
              </w:rPr>
              <w:fldChar w:fldCharType="end"/>
            </w:r>
            <w:r w:rsidRPr="0007660B">
              <w:rPr>
                <w:rFonts w:ascii="Arial Narrow" w:hAnsi="Arial Narrow"/>
                <w:bCs/>
                <w:noProof/>
                <w:sz w:val="18"/>
                <w:szCs w:val="18"/>
                <w:lang w:val="en-GB"/>
              </w:rPr>
              <w:t xml:space="preserve"> Yes     </w:t>
            </w:r>
          </w:p>
        </w:tc>
        <w:tc>
          <w:tcPr>
            <w:tcW w:w="1982" w:type="dxa"/>
            <w:gridSpan w:val="3"/>
            <w:tcBorders>
              <w:left w:val="nil"/>
              <w:right w:val="nil"/>
            </w:tcBorders>
            <w:shd w:val="clear" w:color="auto" w:fill="F2DBDB" w:themeFill="accent2" w:themeFillTint="33"/>
          </w:tcPr>
          <w:p w14:paraId="0C9AD839" w14:textId="77777777" w:rsidR="00E23251" w:rsidRPr="00ED0320" w:rsidRDefault="00E23251" w:rsidP="004C1587">
            <w:pPr>
              <w:spacing w:before="60" w:after="60"/>
              <w:rPr>
                <w:rFonts w:ascii="Arial Narrow" w:hAnsi="Arial Narrow" w:cs="Arial"/>
                <w:bCs/>
                <w:i/>
                <w:noProof/>
                <w:sz w:val="16"/>
                <w:szCs w:val="18"/>
                <w:lang w:val="en-GB"/>
              </w:rPr>
            </w:pPr>
          </w:p>
        </w:tc>
        <w:tc>
          <w:tcPr>
            <w:tcW w:w="1137" w:type="dxa"/>
            <w:gridSpan w:val="2"/>
            <w:tcBorders>
              <w:left w:val="nil"/>
            </w:tcBorders>
            <w:shd w:val="clear" w:color="auto" w:fill="F2DBDB" w:themeFill="accent2" w:themeFillTint="33"/>
          </w:tcPr>
          <w:p w14:paraId="2B65B583" w14:textId="77777777" w:rsidR="00E23251" w:rsidRPr="00ED0320" w:rsidRDefault="00E23251" w:rsidP="004C1587">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Date</w:t>
            </w:r>
          </w:p>
        </w:tc>
        <w:tc>
          <w:tcPr>
            <w:tcW w:w="2268" w:type="dxa"/>
            <w:gridSpan w:val="2"/>
            <w:tcBorders>
              <w:left w:val="nil"/>
            </w:tcBorders>
            <w:shd w:val="clear" w:color="auto" w:fill="F2DBDB" w:themeFill="accent2" w:themeFillTint="33"/>
          </w:tcPr>
          <w:p w14:paraId="77F11BE8" w14:textId="77777777" w:rsidR="00E23251" w:rsidRPr="00ED0320" w:rsidRDefault="00E23251" w:rsidP="004C1587">
            <w:pPr>
              <w:spacing w:before="60" w:after="60"/>
              <w:rPr>
                <w:rFonts w:ascii="Arial Narrow" w:hAnsi="Arial Narrow" w:cs="Arial"/>
                <w:bCs/>
                <w:i/>
                <w:noProof/>
                <w:sz w:val="16"/>
                <w:szCs w:val="18"/>
                <w:lang w:val="en-GB"/>
              </w:rPr>
            </w:pPr>
          </w:p>
        </w:tc>
      </w:tr>
      <w:tr w:rsidR="00E23251" w:rsidRPr="00ED0320" w14:paraId="3D70A30B" w14:textId="77777777" w:rsidTr="00741266">
        <w:trPr>
          <w:gridAfter w:val="1"/>
          <w:wAfter w:w="14" w:type="dxa"/>
        </w:trPr>
        <w:tc>
          <w:tcPr>
            <w:tcW w:w="3067" w:type="dxa"/>
            <w:vMerge/>
            <w:tcBorders>
              <w:left w:val="single" w:sz="4" w:space="0" w:color="CF7B79"/>
              <w:right w:val="single" w:sz="4" w:space="0" w:color="CF7B79"/>
            </w:tcBorders>
            <w:shd w:val="clear" w:color="auto" w:fill="F2DBDB" w:themeFill="accent2" w:themeFillTint="33"/>
          </w:tcPr>
          <w:p w14:paraId="648CB0B1" w14:textId="77777777" w:rsidR="00E23251" w:rsidRPr="00ED0320" w:rsidRDefault="00E23251" w:rsidP="004C1587">
            <w:pPr>
              <w:spacing w:before="60" w:after="60"/>
              <w:rPr>
                <w:rFonts w:ascii="Arial Narrow" w:hAnsi="Arial Narrow" w:cs="Arial"/>
                <w:bCs/>
                <w:noProof/>
                <w:sz w:val="18"/>
                <w:szCs w:val="18"/>
                <w:lang w:val="en-GB"/>
              </w:rPr>
            </w:pPr>
          </w:p>
        </w:tc>
        <w:tc>
          <w:tcPr>
            <w:tcW w:w="1703" w:type="dxa"/>
            <w:gridSpan w:val="2"/>
            <w:tcBorders>
              <w:left w:val="single" w:sz="4" w:space="0" w:color="CF7B79"/>
              <w:right w:val="nil"/>
            </w:tcBorders>
            <w:shd w:val="clear" w:color="auto" w:fill="F2DBDB" w:themeFill="accent2" w:themeFillTint="33"/>
          </w:tcPr>
          <w:p w14:paraId="046361D4" w14:textId="77777777" w:rsidR="00E23251" w:rsidRPr="00ED0320" w:rsidRDefault="00E23251" w:rsidP="004C15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Submitted to FAI by </w:t>
            </w:r>
          </w:p>
        </w:tc>
        <w:tc>
          <w:tcPr>
            <w:tcW w:w="1982" w:type="dxa"/>
            <w:gridSpan w:val="3"/>
            <w:tcBorders>
              <w:left w:val="nil"/>
              <w:right w:val="nil"/>
            </w:tcBorders>
            <w:shd w:val="clear" w:color="auto" w:fill="F2DBDB" w:themeFill="accent2" w:themeFillTint="33"/>
          </w:tcPr>
          <w:p w14:paraId="73ACA83A" w14:textId="77777777" w:rsidR="00E23251" w:rsidRPr="00ED0320" w:rsidRDefault="00E23251" w:rsidP="004C1587">
            <w:pPr>
              <w:spacing w:before="60" w:after="60"/>
              <w:rPr>
                <w:rFonts w:ascii="Arial Narrow" w:hAnsi="Arial Narrow" w:cs="Arial"/>
                <w:bCs/>
                <w:noProof/>
                <w:sz w:val="18"/>
                <w:szCs w:val="18"/>
                <w:lang w:val="en-GB"/>
              </w:rPr>
            </w:pPr>
          </w:p>
        </w:tc>
        <w:tc>
          <w:tcPr>
            <w:tcW w:w="1137" w:type="dxa"/>
            <w:gridSpan w:val="2"/>
            <w:tcBorders>
              <w:left w:val="nil"/>
            </w:tcBorders>
            <w:shd w:val="clear" w:color="auto" w:fill="F2DBDB" w:themeFill="accent2" w:themeFillTint="33"/>
          </w:tcPr>
          <w:p w14:paraId="41BEAB56" w14:textId="77777777" w:rsidR="00E23251" w:rsidRPr="00ED0320" w:rsidRDefault="00E23251" w:rsidP="004C1587">
            <w:pPr>
              <w:spacing w:before="60" w:after="60"/>
              <w:rPr>
                <w:rFonts w:ascii="Arial Narrow" w:hAnsi="Arial Narrow" w:cs="Arial"/>
                <w:bCs/>
                <w:noProof/>
                <w:sz w:val="18"/>
                <w:szCs w:val="18"/>
                <w:lang w:val="en-GB"/>
              </w:rPr>
            </w:pPr>
          </w:p>
        </w:tc>
        <w:tc>
          <w:tcPr>
            <w:tcW w:w="2268" w:type="dxa"/>
            <w:gridSpan w:val="2"/>
            <w:tcBorders>
              <w:left w:val="nil"/>
            </w:tcBorders>
            <w:shd w:val="clear" w:color="auto" w:fill="F2DBDB" w:themeFill="accent2" w:themeFillTint="33"/>
          </w:tcPr>
          <w:p w14:paraId="4ABFDC3B" w14:textId="77777777" w:rsidR="00E23251" w:rsidRPr="00ED0320" w:rsidRDefault="00E23251" w:rsidP="004C1587">
            <w:pPr>
              <w:spacing w:before="60" w:after="60"/>
              <w:rPr>
                <w:rFonts w:ascii="Arial Narrow" w:hAnsi="Arial Narrow" w:cs="Arial"/>
                <w:bCs/>
                <w:noProof/>
                <w:sz w:val="18"/>
                <w:szCs w:val="18"/>
                <w:lang w:val="en-GB"/>
              </w:rPr>
            </w:pPr>
          </w:p>
        </w:tc>
      </w:tr>
      <w:tr w:rsidR="00E23251" w:rsidRPr="00ED0320" w14:paraId="6473169A" w14:textId="77777777" w:rsidTr="00741266">
        <w:trPr>
          <w:gridAfter w:val="1"/>
          <w:wAfter w:w="14" w:type="dxa"/>
        </w:trPr>
        <w:tc>
          <w:tcPr>
            <w:tcW w:w="3067" w:type="dxa"/>
            <w:vMerge/>
            <w:tcBorders>
              <w:left w:val="single" w:sz="4" w:space="0" w:color="CF7B79"/>
              <w:right w:val="single" w:sz="4" w:space="0" w:color="CF7B79"/>
            </w:tcBorders>
            <w:shd w:val="clear" w:color="auto" w:fill="F2DBDB" w:themeFill="accent2" w:themeFillTint="33"/>
          </w:tcPr>
          <w:p w14:paraId="252BAE25" w14:textId="77777777" w:rsidR="00E23251" w:rsidRPr="00ED0320" w:rsidRDefault="00E23251" w:rsidP="004C1587">
            <w:pPr>
              <w:spacing w:before="60" w:after="60"/>
              <w:rPr>
                <w:rFonts w:ascii="Arial Narrow" w:hAnsi="Arial Narrow" w:cs="Arial"/>
                <w:bCs/>
                <w:noProof/>
                <w:sz w:val="18"/>
                <w:szCs w:val="18"/>
                <w:lang w:val="en-GB"/>
              </w:rPr>
            </w:pPr>
          </w:p>
        </w:tc>
        <w:tc>
          <w:tcPr>
            <w:tcW w:w="1703" w:type="dxa"/>
            <w:gridSpan w:val="2"/>
            <w:tcBorders>
              <w:left w:val="single" w:sz="4" w:space="0" w:color="CF7B79"/>
              <w:right w:val="nil"/>
            </w:tcBorders>
            <w:shd w:val="clear" w:color="auto" w:fill="F2DBDB" w:themeFill="accent2" w:themeFillTint="33"/>
          </w:tcPr>
          <w:p w14:paraId="17C4906B" w14:textId="77777777" w:rsidR="00E23251" w:rsidRPr="00ED0320" w:rsidRDefault="00E23251" w:rsidP="004C1587">
            <w:pPr>
              <w:spacing w:before="60" w:after="60"/>
              <w:rPr>
                <w:rFonts w:ascii="Arial Narrow" w:hAnsi="Arial Narrow" w:cs="Arial"/>
                <w:bCs/>
                <w:i/>
                <w:noProof/>
                <w:sz w:val="16"/>
                <w:szCs w:val="18"/>
                <w:lang w:val="en-GB"/>
              </w:rPr>
            </w:pPr>
            <w:r>
              <w:rPr>
                <w:rFonts w:ascii="Arial Narrow" w:hAnsi="Arial Narrow"/>
                <w:bCs/>
                <w:noProof/>
                <w:sz w:val="18"/>
                <w:szCs w:val="18"/>
                <w:lang w:val="en-GB"/>
              </w:rPr>
              <w:t xml:space="preserve">Recommend:  </w:t>
            </w:r>
            <w:r w:rsidRPr="0007660B">
              <w:rPr>
                <w:rFonts w:ascii="Arial Narrow" w:hAnsi="Arial Narrow"/>
                <w:bCs/>
                <w:noProof/>
                <w:sz w:val="18"/>
                <w:szCs w:val="18"/>
                <w:lang w:val="en-GB"/>
              </w:rPr>
              <w:fldChar w:fldCharType="begin">
                <w:ffData>
                  <w:name w:val="Selecionar12"/>
                  <w:enabled/>
                  <w:calcOnExit w:val="0"/>
                  <w:checkBox>
                    <w:sizeAuto/>
                    <w:default w:val="0"/>
                  </w:checkBox>
                </w:ffData>
              </w:fldChar>
            </w:r>
            <w:r w:rsidRPr="0007660B">
              <w:rPr>
                <w:rFonts w:ascii="Arial Narrow" w:hAnsi="Arial Narrow"/>
                <w:bCs/>
                <w:noProof/>
                <w:sz w:val="18"/>
                <w:szCs w:val="18"/>
                <w:lang w:val="en-GB"/>
              </w:rPr>
              <w:instrText xml:space="preserve"> FORMCHECKBOX </w:instrText>
            </w:r>
            <w:r w:rsidR="00000000">
              <w:rPr>
                <w:rFonts w:ascii="Arial Narrow" w:hAnsi="Arial Narrow"/>
                <w:bCs/>
                <w:noProof/>
                <w:sz w:val="18"/>
                <w:szCs w:val="18"/>
                <w:lang w:val="en-GB"/>
              </w:rPr>
            </w:r>
            <w:r w:rsidR="00000000">
              <w:rPr>
                <w:rFonts w:ascii="Arial Narrow" w:hAnsi="Arial Narrow"/>
                <w:bCs/>
                <w:noProof/>
                <w:sz w:val="18"/>
                <w:szCs w:val="18"/>
                <w:lang w:val="en-GB"/>
              </w:rPr>
              <w:fldChar w:fldCharType="separate"/>
            </w:r>
            <w:r w:rsidRPr="0007660B">
              <w:rPr>
                <w:rFonts w:ascii="Arial Narrow" w:hAnsi="Arial Narrow"/>
                <w:bCs/>
                <w:noProof/>
                <w:sz w:val="18"/>
                <w:szCs w:val="18"/>
                <w:lang w:val="en-GB"/>
              </w:rPr>
              <w:fldChar w:fldCharType="end"/>
            </w:r>
            <w:r w:rsidRPr="0007660B">
              <w:rPr>
                <w:rFonts w:ascii="Arial Narrow" w:hAnsi="Arial Narrow"/>
                <w:bCs/>
                <w:noProof/>
                <w:sz w:val="18"/>
                <w:szCs w:val="18"/>
                <w:lang w:val="en-GB"/>
              </w:rPr>
              <w:t xml:space="preserve"> No         </w:t>
            </w:r>
          </w:p>
        </w:tc>
        <w:tc>
          <w:tcPr>
            <w:tcW w:w="1982" w:type="dxa"/>
            <w:gridSpan w:val="3"/>
            <w:tcBorders>
              <w:left w:val="nil"/>
              <w:right w:val="nil"/>
            </w:tcBorders>
            <w:shd w:val="clear" w:color="auto" w:fill="F2DBDB" w:themeFill="accent2" w:themeFillTint="33"/>
          </w:tcPr>
          <w:p w14:paraId="6AE51D94" w14:textId="77777777" w:rsidR="00E23251" w:rsidRPr="00ED0320" w:rsidRDefault="00E23251" w:rsidP="004C15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Reason for  Rejection</w:t>
            </w:r>
          </w:p>
        </w:tc>
        <w:tc>
          <w:tcPr>
            <w:tcW w:w="3405" w:type="dxa"/>
            <w:gridSpan w:val="4"/>
            <w:tcBorders>
              <w:left w:val="nil"/>
            </w:tcBorders>
            <w:shd w:val="clear" w:color="auto" w:fill="F2DBDB" w:themeFill="accent2" w:themeFillTint="33"/>
          </w:tcPr>
          <w:p w14:paraId="72ACA642" w14:textId="77777777" w:rsidR="00E23251" w:rsidRPr="00ED0320" w:rsidRDefault="00E23251" w:rsidP="004C1587">
            <w:pPr>
              <w:spacing w:before="60" w:after="60"/>
              <w:rPr>
                <w:rFonts w:ascii="Arial Narrow" w:hAnsi="Arial Narrow" w:cs="Arial"/>
                <w:bCs/>
                <w:noProof/>
                <w:sz w:val="18"/>
                <w:szCs w:val="18"/>
                <w:lang w:val="en-GB"/>
              </w:rPr>
            </w:pPr>
          </w:p>
        </w:tc>
      </w:tr>
      <w:tr w:rsidR="00E23251" w:rsidRPr="00ED0320" w14:paraId="001E45C7" w14:textId="77777777" w:rsidTr="00741266">
        <w:tc>
          <w:tcPr>
            <w:tcW w:w="3067" w:type="dxa"/>
            <w:tcBorders>
              <w:left w:val="single" w:sz="4" w:space="0" w:color="CF7B79"/>
              <w:right w:val="single" w:sz="4" w:space="0" w:color="CF7B79"/>
            </w:tcBorders>
            <w:shd w:val="clear" w:color="auto" w:fill="FFFFFF" w:themeFill="background1"/>
          </w:tcPr>
          <w:p w14:paraId="2E37100D" w14:textId="77777777" w:rsidR="00E23251" w:rsidRPr="00ED0320" w:rsidRDefault="00E23251" w:rsidP="004C1587">
            <w:pPr>
              <w:spacing w:before="60" w:after="60"/>
              <w:rPr>
                <w:rFonts w:ascii="Arial Narrow" w:hAnsi="Arial Narrow"/>
                <w:bCs/>
                <w:noProof/>
                <w:sz w:val="18"/>
                <w:szCs w:val="18"/>
                <w:lang w:val="en-GB"/>
              </w:rPr>
            </w:pPr>
            <w:r w:rsidRPr="00ED0320">
              <w:rPr>
                <w:rFonts w:ascii="Arial Narrow" w:hAnsi="Arial Narrow"/>
                <w:bCs/>
                <w:noProof/>
                <w:sz w:val="18"/>
                <w:szCs w:val="18"/>
                <w:lang w:val="en-GB"/>
              </w:rPr>
              <w:t>Organizer Agreement Status</w:t>
            </w:r>
          </w:p>
        </w:tc>
        <w:tc>
          <w:tcPr>
            <w:tcW w:w="7104" w:type="dxa"/>
            <w:gridSpan w:val="10"/>
            <w:tcBorders>
              <w:left w:val="single" w:sz="4" w:space="0" w:color="CF7B79"/>
            </w:tcBorders>
            <w:shd w:val="clear" w:color="auto" w:fill="FFFFFF" w:themeFill="background1"/>
          </w:tcPr>
          <w:p w14:paraId="116F911A" w14:textId="77777777" w:rsidR="00E23251" w:rsidRPr="00ED0320" w:rsidRDefault="00E23251" w:rsidP="004C1587">
            <w:pPr>
              <w:spacing w:before="60" w:after="60"/>
              <w:rPr>
                <w:rFonts w:ascii="Arial Narrow" w:hAnsi="Arial Narrow" w:cs="Arial"/>
                <w:bCs/>
                <w:noProof/>
                <w:sz w:val="18"/>
                <w:szCs w:val="18"/>
                <w:lang w:val="en-GB"/>
              </w:rPr>
            </w:pPr>
          </w:p>
        </w:tc>
      </w:tr>
      <w:tr w:rsidR="00E23251" w:rsidRPr="00ED0320" w14:paraId="28506731" w14:textId="77777777" w:rsidTr="00741266">
        <w:tc>
          <w:tcPr>
            <w:tcW w:w="3067" w:type="dxa"/>
            <w:tcBorders>
              <w:left w:val="single" w:sz="4" w:space="0" w:color="CF7B79"/>
              <w:right w:val="single" w:sz="4" w:space="0" w:color="CF7B79"/>
            </w:tcBorders>
            <w:shd w:val="clear" w:color="auto" w:fill="F2DBDB" w:themeFill="accent2" w:themeFillTint="33"/>
          </w:tcPr>
          <w:p w14:paraId="246780AB" w14:textId="77777777" w:rsidR="00E23251" w:rsidRPr="00ED0320" w:rsidRDefault="00E23251" w:rsidP="004C1587">
            <w:pPr>
              <w:spacing w:before="60" w:after="60"/>
              <w:rPr>
                <w:rFonts w:ascii="Arial Narrow" w:hAnsi="Arial Narrow"/>
                <w:bCs/>
                <w:noProof/>
                <w:sz w:val="18"/>
                <w:szCs w:val="18"/>
                <w:lang w:val="en-GB"/>
              </w:rPr>
            </w:pPr>
            <w:r w:rsidRPr="00ED0320">
              <w:rPr>
                <w:rFonts w:ascii="Arial Narrow" w:hAnsi="Arial Narrow"/>
                <w:bCs/>
                <w:noProof/>
                <w:sz w:val="18"/>
                <w:szCs w:val="18"/>
                <w:lang w:val="en-GB"/>
              </w:rPr>
              <w:t>Event Logo Status</w:t>
            </w:r>
          </w:p>
        </w:tc>
        <w:tc>
          <w:tcPr>
            <w:tcW w:w="7104" w:type="dxa"/>
            <w:gridSpan w:val="10"/>
            <w:tcBorders>
              <w:left w:val="single" w:sz="4" w:space="0" w:color="CF7B79"/>
            </w:tcBorders>
            <w:shd w:val="clear" w:color="auto" w:fill="F2DBDB" w:themeFill="accent2" w:themeFillTint="33"/>
          </w:tcPr>
          <w:p w14:paraId="31BFDB64" w14:textId="77777777" w:rsidR="00E23251" w:rsidRPr="00ED0320" w:rsidRDefault="00E23251" w:rsidP="004C1587">
            <w:pPr>
              <w:spacing w:before="60" w:after="60"/>
              <w:rPr>
                <w:rFonts w:ascii="Arial Narrow" w:hAnsi="Arial Narrow" w:cs="Arial"/>
                <w:bCs/>
                <w:noProof/>
                <w:sz w:val="18"/>
                <w:szCs w:val="18"/>
                <w:lang w:val="en-GB"/>
              </w:rPr>
            </w:pPr>
          </w:p>
        </w:tc>
      </w:tr>
      <w:tr w:rsidR="00E23251" w:rsidRPr="00ED0320" w14:paraId="0B18404A" w14:textId="77777777" w:rsidTr="00741266">
        <w:tc>
          <w:tcPr>
            <w:tcW w:w="3067" w:type="dxa"/>
            <w:tcBorders>
              <w:left w:val="single" w:sz="4" w:space="0" w:color="CF7B79"/>
              <w:right w:val="single" w:sz="4" w:space="0" w:color="CF7B79"/>
            </w:tcBorders>
            <w:shd w:val="clear" w:color="auto" w:fill="FFFFFF" w:themeFill="background1"/>
          </w:tcPr>
          <w:p w14:paraId="2F9390CD" w14:textId="77777777" w:rsidR="00E23251" w:rsidRPr="0007660B" w:rsidRDefault="00E23251" w:rsidP="004C15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Sanction Fee (CHF)</w:t>
            </w:r>
          </w:p>
        </w:tc>
        <w:tc>
          <w:tcPr>
            <w:tcW w:w="2210" w:type="dxa"/>
            <w:gridSpan w:val="4"/>
            <w:tcBorders>
              <w:left w:val="single" w:sz="4" w:space="0" w:color="CF7B79"/>
              <w:right w:val="nil"/>
            </w:tcBorders>
            <w:shd w:val="clear" w:color="auto" w:fill="FFFFFF" w:themeFill="background1"/>
          </w:tcPr>
          <w:p w14:paraId="4B26E5AF" w14:textId="77777777" w:rsidR="00E23251" w:rsidRPr="00ED0320" w:rsidRDefault="00E23251" w:rsidP="004C1587">
            <w:pPr>
              <w:spacing w:before="60" w:after="60"/>
              <w:rPr>
                <w:rFonts w:ascii="Arial Narrow" w:hAnsi="Arial Narrow" w:cs="Arial"/>
                <w:bCs/>
                <w:noProof/>
                <w:sz w:val="18"/>
                <w:szCs w:val="18"/>
                <w:lang w:val="en-GB"/>
              </w:rPr>
            </w:pPr>
          </w:p>
        </w:tc>
        <w:tc>
          <w:tcPr>
            <w:tcW w:w="2612" w:type="dxa"/>
            <w:gridSpan w:val="3"/>
            <w:tcBorders>
              <w:left w:val="nil"/>
              <w:right w:val="nil"/>
            </w:tcBorders>
            <w:shd w:val="clear" w:color="auto" w:fill="FFFFFF" w:themeFill="background1"/>
          </w:tcPr>
          <w:p w14:paraId="2E4642EB" w14:textId="77777777" w:rsidR="00E23251" w:rsidRPr="0007660B" w:rsidRDefault="00E23251" w:rsidP="004C15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Sanction Fee Status</w:t>
            </w:r>
          </w:p>
        </w:tc>
        <w:tc>
          <w:tcPr>
            <w:tcW w:w="2282" w:type="dxa"/>
            <w:gridSpan w:val="3"/>
            <w:tcBorders>
              <w:left w:val="nil"/>
            </w:tcBorders>
            <w:shd w:val="clear" w:color="auto" w:fill="FFFFFF" w:themeFill="background1"/>
          </w:tcPr>
          <w:p w14:paraId="5881EAC4" w14:textId="77777777" w:rsidR="00E23251" w:rsidRPr="00ED0320" w:rsidRDefault="00E23251" w:rsidP="004C1587">
            <w:pPr>
              <w:spacing w:before="60" w:after="60"/>
              <w:rPr>
                <w:rFonts w:ascii="Arial Narrow" w:hAnsi="Arial Narrow" w:cs="Arial"/>
                <w:bCs/>
                <w:noProof/>
                <w:sz w:val="18"/>
                <w:szCs w:val="18"/>
                <w:lang w:val="en-GB"/>
              </w:rPr>
            </w:pPr>
          </w:p>
        </w:tc>
      </w:tr>
      <w:tr w:rsidR="00E23251" w:rsidRPr="00ED0320" w14:paraId="2696FDA4" w14:textId="77777777" w:rsidTr="00741266">
        <w:tc>
          <w:tcPr>
            <w:tcW w:w="3067" w:type="dxa"/>
            <w:tcBorders>
              <w:left w:val="single" w:sz="4" w:space="0" w:color="CF7B79"/>
              <w:right w:val="single" w:sz="4" w:space="0" w:color="CF7B79"/>
            </w:tcBorders>
            <w:shd w:val="clear" w:color="auto" w:fill="F2DBDB" w:themeFill="accent2" w:themeFillTint="33"/>
          </w:tcPr>
          <w:p w14:paraId="3C671D9E" w14:textId="77777777" w:rsidR="00E23251" w:rsidRPr="0007660B" w:rsidRDefault="00E23251" w:rsidP="004C15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Performance Bond (CHF)</w:t>
            </w:r>
          </w:p>
        </w:tc>
        <w:tc>
          <w:tcPr>
            <w:tcW w:w="2210" w:type="dxa"/>
            <w:gridSpan w:val="4"/>
            <w:tcBorders>
              <w:left w:val="single" w:sz="4" w:space="0" w:color="CF7B79"/>
              <w:right w:val="nil"/>
            </w:tcBorders>
            <w:shd w:val="clear" w:color="auto" w:fill="F2DBDB" w:themeFill="accent2" w:themeFillTint="33"/>
          </w:tcPr>
          <w:p w14:paraId="5AE7FBDB" w14:textId="77777777" w:rsidR="00E23251" w:rsidRPr="00ED0320" w:rsidRDefault="00E23251" w:rsidP="004C1587">
            <w:pPr>
              <w:spacing w:before="60" w:after="60"/>
              <w:rPr>
                <w:rFonts w:ascii="Arial Narrow" w:hAnsi="Arial Narrow" w:cs="Arial"/>
                <w:bCs/>
                <w:noProof/>
                <w:sz w:val="18"/>
                <w:szCs w:val="18"/>
                <w:lang w:val="en-GB"/>
              </w:rPr>
            </w:pPr>
          </w:p>
        </w:tc>
        <w:tc>
          <w:tcPr>
            <w:tcW w:w="2612" w:type="dxa"/>
            <w:gridSpan w:val="3"/>
            <w:tcBorders>
              <w:left w:val="nil"/>
              <w:right w:val="nil"/>
            </w:tcBorders>
            <w:shd w:val="clear" w:color="auto" w:fill="F2DBDB" w:themeFill="accent2" w:themeFillTint="33"/>
          </w:tcPr>
          <w:p w14:paraId="10B5E903" w14:textId="77777777" w:rsidR="00E23251" w:rsidRPr="0007660B" w:rsidRDefault="00E23251" w:rsidP="004C15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Performance Bond  Status</w:t>
            </w:r>
          </w:p>
        </w:tc>
        <w:tc>
          <w:tcPr>
            <w:tcW w:w="2282" w:type="dxa"/>
            <w:gridSpan w:val="3"/>
            <w:tcBorders>
              <w:left w:val="nil"/>
            </w:tcBorders>
            <w:shd w:val="clear" w:color="auto" w:fill="F2DBDB" w:themeFill="accent2" w:themeFillTint="33"/>
          </w:tcPr>
          <w:p w14:paraId="2DB8D382" w14:textId="77777777" w:rsidR="00E23251" w:rsidRPr="00ED0320" w:rsidRDefault="00E23251" w:rsidP="004C1587">
            <w:pPr>
              <w:spacing w:before="60" w:after="60"/>
              <w:rPr>
                <w:rFonts w:ascii="Arial Narrow" w:hAnsi="Arial Narrow" w:cs="Arial"/>
                <w:bCs/>
                <w:noProof/>
                <w:sz w:val="18"/>
                <w:szCs w:val="18"/>
                <w:lang w:val="en-GB"/>
              </w:rPr>
            </w:pPr>
          </w:p>
        </w:tc>
      </w:tr>
      <w:tr w:rsidR="00E23251" w:rsidRPr="00ED0320" w14:paraId="5F530430" w14:textId="77777777" w:rsidTr="00741266">
        <w:tc>
          <w:tcPr>
            <w:tcW w:w="3067" w:type="dxa"/>
            <w:tcBorders>
              <w:left w:val="single" w:sz="4" w:space="0" w:color="CF7B79"/>
              <w:right w:val="single" w:sz="4" w:space="0" w:color="CF7B79"/>
            </w:tcBorders>
            <w:shd w:val="clear" w:color="auto" w:fill="FFFFFF" w:themeFill="background1"/>
          </w:tcPr>
          <w:p w14:paraId="098D4723" w14:textId="77777777" w:rsidR="00E23251" w:rsidRPr="0007660B" w:rsidRDefault="00E23251" w:rsidP="004C15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Event Rules Status</w:t>
            </w:r>
          </w:p>
        </w:tc>
        <w:tc>
          <w:tcPr>
            <w:tcW w:w="7104" w:type="dxa"/>
            <w:gridSpan w:val="10"/>
            <w:tcBorders>
              <w:left w:val="single" w:sz="4" w:space="0" w:color="CF7B79"/>
            </w:tcBorders>
            <w:shd w:val="clear" w:color="auto" w:fill="FFFFFF" w:themeFill="background1"/>
          </w:tcPr>
          <w:p w14:paraId="0BEEB2EE" w14:textId="77777777" w:rsidR="00E23251" w:rsidRPr="00ED0320" w:rsidRDefault="00E23251" w:rsidP="004C1587">
            <w:pPr>
              <w:spacing w:before="60" w:after="60"/>
              <w:rPr>
                <w:rFonts w:ascii="Arial Narrow" w:hAnsi="Arial Narrow" w:cs="Arial"/>
                <w:bCs/>
                <w:noProof/>
                <w:sz w:val="18"/>
                <w:szCs w:val="18"/>
                <w:lang w:val="en-GB"/>
              </w:rPr>
            </w:pPr>
          </w:p>
        </w:tc>
      </w:tr>
      <w:tr w:rsidR="00E23251" w:rsidRPr="00776ECD" w14:paraId="48357CDF" w14:textId="77777777" w:rsidTr="00741266">
        <w:tc>
          <w:tcPr>
            <w:tcW w:w="3067" w:type="dxa"/>
            <w:tcBorders>
              <w:left w:val="single" w:sz="4" w:space="0" w:color="CF7B79"/>
              <w:right w:val="single" w:sz="4" w:space="0" w:color="CF7B79"/>
            </w:tcBorders>
            <w:shd w:val="clear" w:color="auto" w:fill="F2DBDB" w:themeFill="accent2" w:themeFillTint="33"/>
          </w:tcPr>
          <w:p w14:paraId="0ED49A54" w14:textId="77777777" w:rsidR="00E23251" w:rsidRPr="0007660B" w:rsidRDefault="00E23251" w:rsidP="004C15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Jury approved by Plenary / Jury Board</w:t>
            </w:r>
            <w:r w:rsidRPr="0007660B">
              <w:rPr>
                <w:rFonts w:ascii="Arial Narrow" w:hAnsi="Arial Narrow"/>
                <w:bCs/>
                <w:noProof/>
                <w:sz w:val="18"/>
                <w:szCs w:val="18"/>
                <w:lang w:val="en-GB"/>
              </w:rPr>
              <w:br/>
              <w:t>(names, emails)</w:t>
            </w:r>
          </w:p>
        </w:tc>
        <w:tc>
          <w:tcPr>
            <w:tcW w:w="7104" w:type="dxa"/>
            <w:gridSpan w:val="10"/>
            <w:tcBorders>
              <w:left w:val="single" w:sz="4" w:space="0" w:color="CF7B79"/>
            </w:tcBorders>
            <w:shd w:val="clear" w:color="auto" w:fill="F2DBDB" w:themeFill="accent2" w:themeFillTint="33"/>
          </w:tcPr>
          <w:p w14:paraId="0D3149C8" w14:textId="77777777" w:rsidR="00E23251" w:rsidRPr="0007660B" w:rsidRDefault="00E23251" w:rsidP="004C15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 xml:space="preserve">Jury President: </w:t>
            </w:r>
          </w:p>
          <w:p w14:paraId="36E83926" w14:textId="77777777" w:rsidR="00E23251" w:rsidRPr="0007660B" w:rsidRDefault="00E23251" w:rsidP="004C15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Jury Member:</w:t>
            </w:r>
          </w:p>
          <w:p w14:paraId="05E54930" w14:textId="77777777" w:rsidR="00E23251" w:rsidRPr="0007660B" w:rsidRDefault="00E23251" w:rsidP="004C15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Jury Member:</w:t>
            </w:r>
          </w:p>
        </w:tc>
      </w:tr>
      <w:tr w:rsidR="00E23251" w:rsidRPr="00ED0320" w14:paraId="412C7590" w14:textId="77777777" w:rsidTr="00741266">
        <w:tc>
          <w:tcPr>
            <w:tcW w:w="3067" w:type="dxa"/>
            <w:tcBorders>
              <w:left w:val="single" w:sz="4" w:space="0" w:color="CF7B79"/>
              <w:right w:val="single" w:sz="4" w:space="0" w:color="CF7B79"/>
            </w:tcBorders>
            <w:shd w:val="clear" w:color="auto" w:fill="auto"/>
          </w:tcPr>
          <w:p w14:paraId="470446F6" w14:textId="77777777" w:rsidR="00E23251" w:rsidRPr="0007660B" w:rsidRDefault="00E23251" w:rsidP="004C15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FAI Sanction “Kit” Status</w:t>
            </w:r>
          </w:p>
        </w:tc>
        <w:tc>
          <w:tcPr>
            <w:tcW w:w="7104" w:type="dxa"/>
            <w:gridSpan w:val="10"/>
            <w:tcBorders>
              <w:left w:val="single" w:sz="4" w:space="0" w:color="CF7B79"/>
            </w:tcBorders>
            <w:shd w:val="clear" w:color="auto" w:fill="auto"/>
          </w:tcPr>
          <w:p w14:paraId="0A231DF1" w14:textId="77777777" w:rsidR="00E23251" w:rsidRPr="00586BE0" w:rsidRDefault="00E23251" w:rsidP="004C1587">
            <w:pPr>
              <w:spacing w:before="60" w:after="60"/>
              <w:rPr>
                <w:rFonts w:ascii="Arial Narrow" w:hAnsi="Arial Narrow"/>
                <w:bCs/>
                <w:noProof/>
                <w:sz w:val="18"/>
                <w:szCs w:val="18"/>
              </w:rPr>
            </w:pPr>
            <w:r w:rsidRPr="00586BE0">
              <w:rPr>
                <w:rFonts w:ascii="Arial Narrow" w:hAnsi="Arial Narrow"/>
                <w:bCs/>
                <w:noProof/>
                <w:sz w:val="18"/>
                <w:szCs w:val="18"/>
              </w:rPr>
              <w:t xml:space="preserve">FAI &amp; CIA Flags: </w:t>
            </w:r>
          </w:p>
          <w:p w14:paraId="00406079" w14:textId="77777777" w:rsidR="00E23251" w:rsidRPr="00586BE0" w:rsidRDefault="00E23251" w:rsidP="004C1587">
            <w:pPr>
              <w:spacing w:before="60" w:after="60"/>
              <w:rPr>
                <w:rFonts w:ascii="Arial Narrow" w:hAnsi="Arial Narrow"/>
                <w:bCs/>
                <w:noProof/>
                <w:sz w:val="18"/>
                <w:szCs w:val="18"/>
              </w:rPr>
            </w:pPr>
            <w:r w:rsidRPr="00586BE0">
              <w:rPr>
                <w:rFonts w:ascii="Arial Narrow" w:hAnsi="Arial Narrow"/>
                <w:bCs/>
                <w:noProof/>
                <w:sz w:val="18"/>
                <w:szCs w:val="18"/>
              </w:rPr>
              <w:t>Medals:</w:t>
            </w:r>
          </w:p>
          <w:p w14:paraId="40C1C518" w14:textId="77777777" w:rsidR="00E23251" w:rsidRPr="00586BE0" w:rsidRDefault="00E23251" w:rsidP="004C1587">
            <w:pPr>
              <w:spacing w:before="60" w:after="60"/>
              <w:rPr>
                <w:rFonts w:ascii="Arial Narrow" w:hAnsi="Arial Narrow"/>
                <w:bCs/>
                <w:noProof/>
                <w:sz w:val="18"/>
                <w:szCs w:val="18"/>
              </w:rPr>
            </w:pPr>
            <w:r w:rsidRPr="00586BE0">
              <w:rPr>
                <w:rFonts w:ascii="Arial Narrow" w:hAnsi="Arial Narrow"/>
                <w:bCs/>
                <w:noProof/>
                <w:sz w:val="18"/>
                <w:szCs w:val="18"/>
              </w:rPr>
              <w:t>Diplomas:</w:t>
            </w:r>
          </w:p>
          <w:p w14:paraId="64B2F9F7" w14:textId="77777777" w:rsidR="00E23251" w:rsidRPr="0007660B" w:rsidRDefault="00E23251" w:rsidP="004C15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Remarks:</w:t>
            </w:r>
          </w:p>
        </w:tc>
      </w:tr>
      <w:tr w:rsidR="00E23251" w:rsidRPr="00776ECD" w14:paraId="27193725" w14:textId="77777777" w:rsidTr="00741266">
        <w:tc>
          <w:tcPr>
            <w:tcW w:w="3067" w:type="dxa"/>
            <w:tcBorders>
              <w:left w:val="single" w:sz="4" w:space="0" w:color="CF7B79"/>
              <w:right w:val="single" w:sz="4" w:space="0" w:color="CF7B79"/>
            </w:tcBorders>
            <w:shd w:val="clear" w:color="auto" w:fill="F2DBDB" w:themeFill="accent2" w:themeFillTint="33"/>
          </w:tcPr>
          <w:p w14:paraId="61A6E050" w14:textId="77777777" w:rsidR="00E23251" w:rsidRPr="0007660B" w:rsidRDefault="00E23251" w:rsidP="004C15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Opening and Closing Ceremonies Agenda Reviewed</w:t>
            </w:r>
          </w:p>
        </w:tc>
        <w:tc>
          <w:tcPr>
            <w:tcW w:w="7104" w:type="dxa"/>
            <w:gridSpan w:val="10"/>
            <w:tcBorders>
              <w:left w:val="single" w:sz="4" w:space="0" w:color="CF7B79"/>
            </w:tcBorders>
            <w:shd w:val="clear" w:color="auto" w:fill="F2DBDB" w:themeFill="accent2" w:themeFillTint="33"/>
          </w:tcPr>
          <w:p w14:paraId="59F85672" w14:textId="77777777" w:rsidR="00E23251" w:rsidRPr="00ED0320" w:rsidRDefault="00E23251" w:rsidP="004C1587">
            <w:pPr>
              <w:spacing w:before="60" w:after="60"/>
              <w:rPr>
                <w:rFonts w:ascii="Arial Narrow" w:hAnsi="Arial Narrow" w:cs="Arial"/>
                <w:bCs/>
                <w:noProof/>
                <w:sz w:val="18"/>
                <w:szCs w:val="18"/>
                <w:lang w:val="en-GB"/>
              </w:rPr>
            </w:pPr>
          </w:p>
        </w:tc>
      </w:tr>
      <w:tr w:rsidR="00E23251" w:rsidRPr="00ED0320" w14:paraId="50F240A2" w14:textId="77777777" w:rsidTr="00741266">
        <w:trPr>
          <w:trHeight w:val="850"/>
        </w:trPr>
        <w:tc>
          <w:tcPr>
            <w:tcW w:w="3067" w:type="dxa"/>
            <w:tcBorders>
              <w:left w:val="single" w:sz="4" w:space="0" w:color="CF7B79"/>
              <w:right w:val="single" w:sz="4" w:space="0" w:color="CF7B79"/>
            </w:tcBorders>
            <w:shd w:val="clear" w:color="auto" w:fill="auto"/>
          </w:tcPr>
          <w:p w14:paraId="0D655738" w14:textId="77777777" w:rsidR="00E23251" w:rsidRPr="0007660B" w:rsidRDefault="00E23251" w:rsidP="004C15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Status / Report on new versions</w:t>
            </w:r>
          </w:p>
        </w:tc>
        <w:tc>
          <w:tcPr>
            <w:tcW w:w="7104" w:type="dxa"/>
            <w:gridSpan w:val="10"/>
            <w:tcBorders>
              <w:left w:val="single" w:sz="4" w:space="0" w:color="CF7B79"/>
            </w:tcBorders>
            <w:shd w:val="clear" w:color="auto" w:fill="auto"/>
          </w:tcPr>
          <w:p w14:paraId="03CFAB7B" w14:textId="77777777" w:rsidR="00E23251" w:rsidRPr="00ED0320" w:rsidRDefault="00E23251" w:rsidP="004C1587">
            <w:pPr>
              <w:spacing w:before="60" w:after="60"/>
              <w:rPr>
                <w:rFonts w:ascii="Arial Narrow" w:hAnsi="Arial Narrow" w:cs="Arial"/>
                <w:bCs/>
                <w:noProof/>
                <w:sz w:val="18"/>
                <w:szCs w:val="18"/>
                <w:lang w:val="en-GB"/>
              </w:rPr>
            </w:pPr>
          </w:p>
        </w:tc>
      </w:tr>
    </w:tbl>
    <w:p w14:paraId="78A67478" w14:textId="77777777" w:rsidR="00EA7B24" w:rsidRPr="00ED0320" w:rsidRDefault="00EA7B24" w:rsidP="00EA7B24">
      <w:pPr>
        <w:jc w:val="right"/>
        <w:rPr>
          <w:noProof/>
          <w:lang w:val="en-GB"/>
        </w:rPr>
      </w:pPr>
    </w:p>
    <w:p w14:paraId="24CF15D5" w14:textId="77777777" w:rsidR="00EA7B24" w:rsidRDefault="00EA7B24" w:rsidP="00EA7B24">
      <w:pPr>
        <w:jc w:val="right"/>
        <w:rPr>
          <w:noProof/>
          <w:lang w:val="en-GB"/>
        </w:rPr>
      </w:pPr>
    </w:p>
    <w:p w14:paraId="37855822" w14:textId="77777777" w:rsidR="00E353EB" w:rsidRDefault="009C50B5" w:rsidP="00E353EB">
      <w:pPr>
        <w:rPr>
          <w:noProof/>
          <w:sz w:val="24"/>
          <w:lang w:val="en-GB"/>
        </w:rPr>
      </w:pPr>
      <w:r>
        <w:rPr>
          <w:noProof/>
          <w:sz w:val="24"/>
          <w:lang w:val="en-GB"/>
        </w:rPr>
        <w:t>Please include</w:t>
      </w:r>
      <w:r w:rsidR="00E353EB">
        <w:rPr>
          <w:noProof/>
          <w:sz w:val="24"/>
          <w:lang w:val="en-GB"/>
        </w:rPr>
        <w:t>:</w:t>
      </w:r>
    </w:p>
    <w:p w14:paraId="1192DC55" w14:textId="77777777" w:rsidR="00E353EB" w:rsidRDefault="00E353EB" w:rsidP="00E353EB">
      <w:pPr>
        <w:rPr>
          <w:noProof/>
          <w:sz w:val="24"/>
          <w:lang w:val="en-GB"/>
        </w:rPr>
      </w:pPr>
    </w:p>
    <w:p w14:paraId="4A1B6366" w14:textId="77777777" w:rsidR="00E353EB" w:rsidRDefault="00E353EB" w:rsidP="00E353EB">
      <w:pPr>
        <w:rPr>
          <w:noProof/>
          <w:sz w:val="24"/>
          <w:lang w:val="en-GB"/>
        </w:rPr>
      </w:pPr>
      <w:r>
        <w:rPr>
          <w:noProof/>
          <w:sz w:val="24"/>
          <w:lang w:val="en-GB"/>
        </w:rPr>
        <w:t>NAC Letter of Approval</w:t>
      </w:r>
    </w:p>
    <w:p w14:paraId="17C11494" w14:textId="77777777" w:rsidR="00E353EB" w:rsidRDefault="00E353EB" w:rsidP="00E353EB">
      <w:pPr>
        <w:rPr>
          <w:noProof/>
          <w:sz w:val="24"/>
          <w:lang w:val="en-GB"/>
        </w:rPr>
      </w:pPr>
      <w:r>
        <w:rPr>
          <w:noProof/>
          <w:sz w:val="24"/>
          <w:lang w:val="en-GB"/>
        </w:rPr>
        <w:t>Organisation structure</w:t>
      </w:r>
    </w:p>
    <w:p w14:paraId="653F210B" w14:textId="77777777" w:rsidR="00E353EB" w:rsidRDefault="00E353EB" w:rsidP="00E353EB">
      <w:pPr>
        <w:rPr>
          <w:noProof/>
          <w:sz w:val="24"/>
          <w:lang w:val="en-GB"/>
        </w:rPr>
      </w:pPr>
      <w:r>
        <w:rPr>
          <w:noProof/>
          <w:sz w:val="24"/>
          <w:lang w:val="en-GB"/>
        </w:rPr>
        <w:t>Safety Plan / Risk Assessment</w:t>
      </w:r>
    </w:p>
    <w:p w14:paraId="78BC2656" w14:textId="01AF1BAF" w:rsidR="00624AED" w:rsidRDefault="00E353EB" w:rsidP="00E353EB">
      <w:pPr>
        <w:rPr>
          <w:noProof/>
          <w:sz w:val="24"/>
          <w:lang w:val="en-GB"/>
        </w:rPr>
      </w:pPr>
      <w:r>
        <w:rPr>
          <w:noProof/>
          <w:sz w:val="24"/>
          <w:lang w:val="en-GB"/>
        </w:rPr>
        <w:t>Event Budget</w:t>
      </w:r>
    </w:p>
    <w:sectPr w:rsidR="00624AED" w:rsidSect="00400BFF">
      <w:headerReference w:type="default" r:id="rId11"/>
      <w:footerReference w:type="default" r:id="rId12"/>
      <w:pgSz w:w="11906" w:h="16838"/>
      <w:pgMar w:top="893" w:right="1152" w:bottom="1238"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6040E1" w14:textId="77777777" w:rsidR="00027433" w:rsidRDefault="00027433" w:rsidP="00F23738">
      <w:pPr>
        <w:pStyle w:val="En-tte"/>
      </w:pPr>
      <w:r>
        <w:separator/>
      </w:r>
    </w:p>
  </w:endnote>
  <w:endnote w:type="continuationSeparator" w:id="0">
    <w:p w14:paraId="047A370C" w14:textId="77777777" w:rsidR="00027433" w:rsidRDefault="00027433" w:rsidP="00F23738">
      <w:pPr>
        <w:pStyle w:val="En-tt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11118" w14:textId="77777777" w:rsidR="00624AED" w:rsidRDefault="00624AED" w:rsidP="003A4E5C">
    <w:pPr>
      <w:pStyle w:val="Pieddepage"/>
      <w:pBdr>
        <w:top w:val="single" w:sz="4" w:space="1" w:color="auto"/>
      </w:pBdr>
      <w:jc w:val="center"/>
      <w:rPr>
        <w:sz w:val="18"/>
        <w:lang w:val="fr-LU"/>
      </w:rPr>
    </w:pPr>
    <w:r>
      <w:rPr>
        <w:sz w:val="18"/>
        <w:lang w:val="fr-LU"/>
      </w:rPr>
      <w:t xml:space="preserve">page </w:t>
    </w:r>
    <w:r>
      <w:rPr>
        <w:rStyle w:val="Numrodepage"/>
        <w:sz w:val="18"/>
      </w:rPr>
      <w:fldChar w:fldCharType="begin"/>
    </w:r>
    <w:r>
      <w:rPr>
        <w:rStyle w:val="Numrodepage"/>
        <w:sz w:val="18"/>
      </w:rPr>
      <w:instrText xml:space="preserve"> PAGE </w:instrText>
    </w:r>
    <w:r>
      <w:rPr>
        <w:rStyle w:val="Numrodepage"/>
        <w:sz w:val="18"/>
      </w:rPr>
      <w:fldChar w:fldCharType="separate"/>
    </w:r>
    <w:r w:rsidR="00746F5A">
      <w:rPr>
        <w:rStyle w:val="Numrodepage"/>
        <w:noProof/>
        <w:sz w:val="18"/>
      </w:rPr>
      <w:t>5</w:t>
    </w:r>
    <w:r>
      <w:rPr>
        <w:rStyle w:val="Numrodepage"/>
        <w:sz w:val="18"/>
      </w:rPr>
      <w:fldChar w:fldCharType="end"/>
    </w:r>
    <w:r>
      <w:rPr>
        <w:rStyle w:val="Numrodepage"/>
        <w:sz w:val="18"/>
      </w:rPr>
      <w:t xml:space="preserve"> of </w:t>
    </w:r>
    <w:r>
      <w:rPr>
        <w:rStyle w:val="Numrodepage"/>
        <w:sz w:val="18"/>
      </w:rPr>
      <w:fldChar w:fldCharType="begin"/>
    </w:r>
    <w:r>
      <w:rPr>
        <w:rStyle w:val="Numrodepage"/>
        <w:sz w:val="18"/>
      </w:rPr>
      <w:instrText xml:space="preserve"> NUMPAGES </w:instrText>
    </w:r>
    <w:r>
      <w:rPr>
        <w:rStyle w:val="Numrodepage"/>
        <w:sz w:val="18"/>
      </w:rPr>
      <w:fldChar w:fldCharType="separate"/>
    </w:r>
    <w:r w:rsidR="00746F5A">
      <w:rPr>
        <w:rStyle w:val="Numrodepage"/>
        <w:noProof/>
        <w:sz w:val="18"/>
      </w:rPr>
      <w:t>6</w:t>
    </w:r>
    <w:r>
      <w:rPr>
        <w:rStyle w:val="Numrodepage"/>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60F8B7" w14:textId="77777777" w:rsidR="00027433" w:rsidRDefault="00027433" w:rsidP="00F23738">
      <w:pPr>
        <w:pStyle w:val="En-tte"/>
      </w:pPr>
      <w:r>
        <w:separator/>
      </w:r>
    </w:p>
  </w:footnote>
  <w:footnote w:type="continuationSeparator" w:id="0">
    <w:p w14:paraId="0F765731" w14:textId="77777777" w:rsidR="00027433" w:rsidRDefault="00027433" w:rsidP="00F23738">
      <w:pPr>
        <w:pStyle w:val="En-tt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4" w:space="0" w:color="auto"/>
      </w:tblBorders>
      <w:tblLook w:val="04A0" w:firstRow="1" w:lastRow="0" w:firstColumn="1" w:lastColumn="0" w:noHBand="0" w:noVBand="1"/>
    </w:tblPr>
    <w:tblGrid>
      <w:gridCol w:w="4871"/>
      <w:gridCol w:w="4871"/>
    </w:tblGrid>
    <w:tr w:rsidR="00624AED" w14:paraId="224D8478" w14:textId="77777777" w:rsidTr="006C3209">
      <w:tc>
        <w:tcPr>
          <w:tcW w:w="4871" w:type="dxa"/>
        </w:tcPr>
        <w:p w14:paraId="08B2A785" w14:textId="77777777" w:rsidR="00624AED" w:rsidRPr="006C3209" w:rsidRDefault="00624AED">
          <w:pPr>
            <w:pStyle w:val="En-tte"/>
            <w:rPr>
              <w:b/>
              <w:bCs/>
              <w:lang w:val="en-GB"/>
            </w:rPr>
          </w:pPr>
          <w:r w:rsidRPr="006C3209">
            <w:rPr>
              <w:b/>
              <w:bCs/>
              <w:lang w:val="en-GB"/>
            </w:rPr>
            <w:t>FAI Ballooning Commission</w:t>
          </w:r>
        </w:p>
      </w:tc>
      <w:tc>
        <w:tcPr>
          <w:tcW w:w="4871" w:type="dxa"/>
        </w:tcPr>
        <w:p w14:paraId="48D158EE" w14:textId="77777777" w:rsidR="00624AED" w:rsidRPr="006C3209" w:rsidRDefault="00624AED" w:rsidP="00D1283B">
          <w:pPr>
            <w:pStyle w:val="En-tte"/>
            <w:jc w:val="right"/>
            <w:rPr>
              <w:b/>
              <w:bCs/>
              <w:lang w:val="en-GB"/>
            </w:rPr>
          </w:pPr>
          <w:r w:rsidRPr="006C3209">
            <w:rPr>
              <w:b/>
              <w:bCs/>
              <w:lang w:val="en-GB"/>
            </w:rPr>
            <w:t xml:space="preserve">Event Sanction </w:t>
          </w:r>
          <w:r>
            <w:rPr>
              <w:b/>
              <w:bCs/>
              <w:lang w:val="en-GB"/>
            </w:rPr>
            <w:t>Application V2.04</w:t>
          </w:r>
        </w:p>
      </w:tc>
    </w:tr>
  </w:tbl>
  <w:p w14:paraId="12DFB98D" w14:textId="77777777" w:rsidR="00624AED" w:rsidRDefault="00624AED">
    <w:pPr>
      <w:pStyle w:val="En-tte"/>
      <w:rPr>
        <w:b/>
        <w:bCs/>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A53BF1"/>
    <w:multiLevelType w:val="hybridMultilevel"/>
    <w:tmpl w:val="78B400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373A5900"/>
    <w:multiLevelType w:val="hybridMultilevel"/>
    <w:tmpl w:val="8E7EDFFC"/>
    <w:lvl w:ilvl="0" w:tplc="508C5C4E">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6681045"/>
    <w:multiLevelType w:val="multilevel"/>
    <w:tmpl w:val="5DFE75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5C45B82"/>
    <w:multiLevelType w:val="hybridMultilevel"/>
    <w:tmpl w:val="B79C6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8211796">
    <w:abstractNumId w:val="1"/>
  </w:num>
  <w:num w:numId="2" w16cid:durableId="87650864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64136057">
    <w:abstractNumId w:val="3"/>
  </w:num>
  <w:num w:numId="4" w16cid:durableId="3574351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8"/>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F79BC"/>
    <w:rsid w:val="00000D69"/>
    <w:rsid w:val="0001212F"/>
    <w:rsid w:val="0001360B"/>
    <w:rsid w:val="000233A4"/>
    <w:rsid w:val="00025347"/>
    <w:rsid w:val="00027433"/>
    <w:rsid w:val="00027606"/>
    <w:rsid w:val="00036B7A"/>
    <w:rsid w:val="000426D5"/>
    <w:rsid w:val="00042AE3"/>
    <w:rsid w:val="00055FFB"/>
    <w:rsid w:val="00057650"/>
    <w:rsid w:val="000604CE"/>
    <w:rsid w:val="0006090A"/>
    <w:rsid w:val="000621DB"/>
    <w:rsid w:val="00062985"/>
    <w:rsid w:val="000631A7"/>
    <w:rsid w:val="00071087"/>
    <w:rsid w:val="0007660B"/>
    <w:rsid w:val="00077082"/>
    <w:rsid w:val="000843CA"/>
    <w:rsid w:val="0009305A"/>
    <w:rsid w:val="00093DB1"/>
    <w:rsid w:val="000A062F"/>
    <w:rsid w:val="000A57F0"/>
    <w:rsid w:val="000C4969"/>
    <w:rsid w:val="000E25D8"/>
    <w:rsid w:val="000E60ED"/>
    <w:rsid w:val="000F3BBC"/>
    <w:rsid w:val="000F4966"/>
    <w:rsid w:val="00104996"/>
    <w:rsid w:val="00111970"/>
    <w:rsid w:val="00115DA7"/>
    <w:rsid w:val="0011783D"/>
    <w:rsid w:val="00121512"/>
    <w:rsid w:val="00124964"/>
    <w:rsid w:val="0014144B"/>
    <w:rsid w:val="001430BE"/>
    <w:rsid w:val="001721C2"/>
    <w:rsid w:val="0017305C"/>
    <w:rsid w:val="0017476E"/>
    <w:rsid w:val="00175B77"/>
    <w:rsid w:val="0018205F"/>
    <w:rsid w:val="0019621D"/>
    <w:rsid w:val="001A66E0"/>
    <w:rsid w:val="001A79A0"/>
    <w:rsid w:val="001A7A85"/>
    <w:rsid w:val="001B05AC"/>
    <w:rsid w:val="001B262A"/>
    <w:rsid w:val="001C26D0"/>
    <w:rsid w:val="001C44AF"/>
    <w:rsid w:val="001C47AB"/>
    <w:rsid w:val="001C7C75"/>
    <w:rsid w:val="001E0192"/>
    <w:rsid w:val="001E0EEF"/>
    <w:rsid w:val="001F539C"/>
    <w:rsid w:val="00203A17"/>
    <w:rsid w:val="002079CD"/>
    <w:rsid w:val="00213990"/>
    <w:rsid w:val="002158AF"/>
    <w:rsid w:val="0023007E"/>
    <w:rsid w:val="00232A34"/>
    <w:rsid w:val="002716E5"/>
    <w:rsid w:val="00272982"/>
    <w:rsid w:val="00276E0F"/>
    <w:rsid w:val="00280967"/>
    <w:rsid w:val="002811A9"/>
    <w:rsid w:val="00290E0C"/>
    <w:rsid w:val="002A4FBA"/>
    <w:rsid w:val="002C174A"/>
    <w:rsid w:val="002C2722"/>
    <w:rsid w:val="002C4879"/>
    <w:rsid w:val="002C5F7D"/>
    <w:rsid w:val="002D372A"/>
    <w:rsid w:val="002E23B6"/>
    <w:rsid w:val="002F327C"/>
    <w:rsid w:val="002F576D"/>
    <w:rsid w:val="002F5955"/>
    <w:rsid w:val="00305AC9"/>
    <w:rsid w:val="00316794"/>
    <w:rsid w:val="00316AB9"/>
    <w:rsid w:val="00321D8F"/>
    <w:rsid w:val="00322476"/>
    <w:rsid w:val="00322F53"/>
    <w:rsid w:val="00323231"/>
    <w:rsid w:val="00324EC4"/>
    <w:rsid w:val="003321EB"/>
    <w:rsid w:val="00335A6B"/>
    <w:rsid w:val="00335B0C"/>
    <w:rsid w:val="003515F2"/>
    <w:rsid w:val="00367F2C"/>
    <w:rsid w:val="0037494D"/>
    <w:rsid w:val="00375005"/>
    <w:rsid w:val="00391D9F"/>
    <w:rsid w:val="0039234C"/>
    <w:rsid w:val="003972C4"/>
    <w:rsid w:val="00397FC9"/>
    <w:rsid w:val="003A4E5C"/>
    <w:rsid w:val="003A621B"/>
    <w:rsid w:val="003B62CD"/>
    <w:rsid w:val="003B66E6"/>
    <w:rsid w:val="003D010E"/>
    <w:rsid w:val="003D5D11"/>
    <w:rsid w:val="003E5D8F"/>
    <w:rsid w:val="003F6CA8"/>
    <w:rsid w:val="00400BFF"/>
    <w:rsid w:val="0040480D"/>
    <w:rsid w:val="00406989"/>
    <w:rsid w:val="00432A5A"/>
    <w:rsid w:val="00433641"/>
    <w:rsid w:val="0043702D"/>
    <w:rsid w:val="00437958"/>
    <w:rsid w:val="00456D2C"/>
    <w:rsid w:val="00464F17"/>
    <w:rsid w:val="0047046F"/>
    <w:rsid w:val="00474DEF"/>
    <w:rsid w:val="00476332"/>
    <w:rsid w:val="00480B4A"/>
    <w:rsid w:val="00491684"/>
    <w:rsid w:val="004A0C38"/>
    <w:rsid w:val="004B3CBA"/>
    <w:rsid w:val="004B6FAA"/>
    <w:rsid w:val="004C1587"/>
    <w:rsid w:val="004D73AC"/>
    <w:rsid w:val="004D7C1D"/>
    <w:rsid w:val="004E4195"/>
    <w:rsid w:val="004E4587"/>
    <w:rsid w:val="004F0635"/>
    <w:rsid w:val="004F397E"/>
    <w:rsid w:val="004F79BC"/>
    <w:rsid w:val="004F7B87"/>
    <w:rsid w:val="00505D5D"/>
    <w:rsid w:val="00507E9C"/>
    <w:rsid w:val="00513B0E"/>
    <w:rsid w:val="00516E23"/>
    <w:rsid w:val="005242C1"/>
    <w:rsid w:val="0052435D"/>
    <w:rsid w:val="00524987"/>
    <w:rsid w:val="005254BE"/>
    <w:rsid w:val="00525750"/>
    <w:rsid w:val="00526135"/>
    <w:rsid w:val="00530598"/>
    <w:rsid w:val="00542837"/>
    <w:rsid w:val="005531C3"/>
    <w:rsid w:val="00553750"/>
    <w:rsid w:val="005579E6"/>
    <w:rsid w:val="0057114D"/>
    <w:rsid w:val="00571F86"/>
    <w:rsid w:val="00581410"/>
    <w:rsid w:val="00582D88"/>
    <w:rsid w:val="00584C16"/>
    <w:rsid w:val="00586BE0"/>
    <w:rsid w:val="005912A3"/>
    <w:rsid w:val="00597FB8"/>
    <w:rsid w:val="005A3CD1"/>
    <w:rsid w:val="005B2911"/>
    <w:rsid w:val="005B6568"/>
    <w:rsid w:val="005C677C"/>
    <w:rsid w:val="005C735D"/>
    <w:rsid w:val="005E1F11"/>
    <w:rsid w:val="005E3359"/>
    <w:rsid w:val="005F0193"/>
    <w:rsid w:val="005F311E"/>
    <w:rsid w:val="005F4312"/>
    <w:rsid w:val="005F4FB8"/>
    <w:rsid w:val="0060278B"/>
    <w:rsid w:val="00607DAC"/>
    <w:rsid w:val="00613E0C"/>
    <w:rsid w:val="00624AED"/>
    <w:rsid w:val="006318D7"/>
    <w:rsid w:val="00632250"/>
    <w:rsid w:val="00645E88"/>
    <w:rsid w:val="006536C2"/>
    <w:rsid w:val="00660C37"/>
    <w:rsid w:val="00663385"/>
    <w:rsid w:val="00663FA1"/>
    <w:rsid w:val="00670A0D"/>
    <w:rsid w:val="00670BF8"/>
    <w:rsid w:val="00673844"/>
    <w:rsid w:val="00690561"/>
    <w:rsid w:val="006907DE"/>
    <w:rsid w:val="006A0ABD"/>
    <w:rsid w:val="006A0F46"/>
    <w:rsid w:val="006A278D"/>
    <w:rsid w:val="006A6DFE"/>
    <w:rsid w:val="006A704B"/>
    <w:rsid w:val="006B5AE0"/>
    <w:rsid w:val="006B6AC4"/>
    <w:rsid w:val="006C3209"/>
    <w:rsid w:val="006C65CE"/>
    <w:rsid w:val="006D3DCC"/>
    <w:rsid w:val="006E269F"/>
    <w:rsid w:val="006E5EF6"/>
    <w:rsid w:val="00705FD3"/>
    <w:rsid w:val="00710AC9"/>
    <w:rsid w:val="007115BC"/>
    <w:rsid w:val="00713E63"/>
    <w:rsid w:val="00716BA2"/>
    <w:rsid w:val="00720CFE"/>
    <w:rsid w:val="0073727E"/>
    <w:rsid w:val="007376C0"/>
    <w:rsid w:val="00740FED"/>
    <w:rsid w:val="00741266"/>
    <w:rsid w:val="00741D30"/>
    <w:rsid w:val="00744E7A"/>
    <w:rsid w:val="00746F5A"/>
    <w:rsid w:val="00751AD8"/>
    <w:rsid w:val="00756306"/>
    <w:rsid w:val="0077080D"/>
    <w:rsid w:val="00774351"/>
    <w:rsid w:val="00774B05"/>
    <w:rsid w:val="00774EC6"/>
    <w:rsid w:val="00776542"/>
    <w:rsid w:val="00776ECD"/>
    <w:rsid w:val="00784CE7"/>
    <w:rsid w:val="007A34C3"/>
    <w:rsid w:val="007A3CD7"/>
    <w:rsid w:val="007B058A"/>
    <w:rsid w:val="007B5D67"/>
    <w:rsid w:val="007B636E"/>
    <w:rsid w:val="007C29AD"/>
    <w:rsid w:val="007C50C7"/>
    <w:rsid w:val="007C7D1A"/>
    <w:rsid w:val="007E0143"/>
    <w:rsid w:val="007E0D4E"/>
    <w:rsid w:val="007E71FD"/>
    <w:rsid w:val="007E731A"/>
    <w:rsid w:val="007F23EB"/>
    <w:rsid w:val="007F2C3F"/>
    <w:rsid w:val="007F391E"/>
    <w:rsid w:val="0080225F"/>
    <w:rsid w:val="00803642"/>
    <w:rsid w:val="008043DD"/>
    <w:rsid w:val="008144BA"/>
    <w:rsid w:val="008211D7"/>
    <w:rsid w:val="00824891"/>
    <w:rsid w:val="00826892"/>
    <w:rsid w:val="00830AAE"/>
    <w:rsid w:val="0083460C"/>
    <w:rsid w:val="00843863"/>
    <w:rsid w:val="00844B1D"/>
    <w:rsid w:val="00846375"/>
    <w:rsid w:val="008550F1"/>
    <w:rsid w:val="00860102"/>
    <w:rsid w:val="0086027A"/>
    <w:rsid w:val="00862B47"/>
    <w:rsid w:val="00864F48"/>
    <w:rsid w:val="00866D8B"/>
    <w:rsid w:val="00872B2F"/>
    <w:rsid w:val="0087403A"/>
    <w:rsid w:val="008811E7"/>
    <w:rsid w:val="008815F9"/>
    <w:rsid w:val="008824FB"/>
    <w:rsid w:val="008841B7"/>
    <w:rsid w:val="00886A13"/>
    <w:rsid w:val="0088703B"/>
    <w:rsid w:val="0089262B"/>
    <w:rsid w:val="00896A9E"/>
    <w:rsid w:val="0089740A"/>
    <w:rsid w:val="0089766B"/>
    <w:rsid w:val="008A2BD6"/>
    <w:rsid w:val="008A5F51"/>
    <w:rsid w:val="008A6479"/>
    <w:rsid w:val="008C1B53"/>
    <w:rsid w:val="008E17E7"/>
    <w:rsid w:val="008F29AE"/>
    <w:rsid w:val="009014D3"/>
    <w:rsid w:val="009128B0"/>
    <w:rsid w:val="00914AF1"/>
    <w:rsid w:val="00920554"/>
    <w:rsid w:val="0092263A"/>
    <w:rsid w:val="009263CA"/>
    <w:rsid w:val="00934E78"/>
    <w:rsid w:val="009434F1"/>
    <w:rsid w:val="0096334B"/>
    <w:rsid w:val="00965567"/>
    <w:rsid w:val="00965F0E"/>
    <w:rsid w:val="009663FD"/>
    <w:rsid w:val="00971701"/>
    <w:rsid w:val="00972605"/>
    <w:rsid w:val="00977B0E"/>
    <w:rsid w:val="00980261"/>
    <w:rsid w:val="00982CA9"/>
    <w:rsid w:val="00982F0E"/>
    <w:rsid w:val="00985F6C"/>
    <w:rsid w:val="009A747C"/>
    <w:rsid w:val="009B24F0"/>
    <w:rsid w:val="009B3C56"/>
    <w:rsid w:val="009C50B5"/>
    <w:rsid w:val="009D3B5B"/>
    <w:rsid w:val="009D4B71"/>
    <w:rsid w:val="009D4B77"/>
    <w:rsid w:val="009D6B26"/>
    <w:rsid w:val="009D7958"/>
    <w:rsid w:val="009D7ED9"/>
    <w:rsid w:val="009E41DE"/>
    <w:rsid w:val="009F2266"/>
    <w:rsid w:val="00A02ED4"/>
    <w:rsid w:val="00A0607B"/>
    <w:rsid w:val="00A0720A"/>
    <w:rsid w:val="00A31E1C"/>
    <w:rsid w:val="00A36C7C"/>
    <w:rsid w:val="00A404D0"/>
    <w:rsid w:val="00A406B2"/>
    <w:rsid w:val="00A40763"/>
    <w:rsid w:val="00A42AAE"/>
    <w:rsid w:val="00A47E80"/>
    <w:rsid w:val="00A73B6D"/>
    <w:rsid w:val="00A75950"/>
    <w:rsid w:val="00A85B37"/>
    <w:rsid w:val="00A875A5"/>
    <w:rsid w:val="00A908D9"/>
    <w:rsid w:val="00A91BB3"/>
    <w:rsid w:val="00A96A39"/>
    <w:rsid w:val="00AA216E"/>
    <w:rsid w:val="00AA2295"/>
    <w:rsid w:val="00AB5A0E"/>
    <w:rsid w:val="00AC41BF"/>
    <w:rsid w:val="00AC6A83"/>
    <w:rsid w:val="00AE4CC6"/>
    <w:rsid w:val="00AF2BDE"/>
    <w:rsid w:val="00AF6757"/>
    <w:rsid w:val="00AF676A"/>
    <w:rsid w:val="00B04E29"/>
    <w:rsid w:val="00B162C0"/>
    <w:rsid w:val="00B1630D"/>
    <w:rsid w:val="00B218E0"/>
    <w:rsid w:val="00B22FCF"/>
    <w:rsid w:val="00B27670"/>
    <w:rsid w:val="00B27E2C"/>
    <w:rsid w:val="00B31165"/>
    <w:rsid w:val="00B52987"/>
    <w:rsid w:val="00B54676"/>
    <w:rsid w:val="00B62E5A"/>
    <w:rsid w:val="00B63921"/>
    <w:rsid w:val="00B63C71"/>
    <w:rsid w:val="00B80207"/>
    <w:rsid w:val="00B802F7"/>
    <w:rsid w:val="00B85C6A"/>
    <w:rsid w:val="00B973AF"/>
    <w:rsid w:val="00BA112A"/>
    <w:rsid w:val="00BA720D"/>
    <w:rsid w:val="00BB02EF"/>
    <w:rsid w:val="00BB2173"/>
    <w:rsid w:val="00BB525F"/>
    <w:rsid w:val="00BB6EA7"/>
    <w:rsid w:val="00BC110F"/>
    <w:rsid w:val="00BC7133"/>
    <w:rsid w:val="00BC7E00"/>
    <w:rsid w:val="00BE166E"/>
    <w:rsid w:val="00BF1C00"/>
    <w:rsid w:val="00BF516A"/>
    <w:rsid w:val="00C0237B"/>
    <w:rsid w:val="00C13F16"/>
    <w:rsid w:val="00C152F8"/>
    <w:rsid w:val="00C179AB"/>
    <w:rsid w:val="00C20217"/>
    <w:rsid w:val="00C24862"/>
    <w:rsid w:val="00C26CE2"/>
    <w:rsid w:val="00C31AB2"/>
    <w:rsid w:val="00C32953"/>
    <w:rsid w:val="00C35253"/>
    <w:rsid w:val="00C3755A"/>
    <w:rsid w:val="00C46888"/>
    <w:rsid w:val="00C46B45"/>
    <w:rsid w:val="00C54125"/>
    <w:rsid w:val="00C54232"/>
    <w:rsid w:val="00C56664"/>
    <w:rsid w:val="00C66F11"/>
    <w:rsid w:val="00C71461"/>
    <w:rsid w:val="00C74731"/>
    <w:rsid w:val="00C75F49"/>
    <w:rsid w:val="00C77387"/>
    <w:rsid w:val="00C84945"/>
    <w:rsid w:val="00C873EB"/>
    <w:rsid w:val="00C93CD7"/>
    <w:rsid w:val="00C9584B"/>
    <w:rsid w:val="00C97F08"/>
    <w:rsid w:val="00CA3FC6"/>
    <w:rsid w:val="00CA459D"/>
    <w:rsid w:val="00CB2947"/>
    <w:rsid w:val="00CB724D"/>
    <w:rsid w:val="00CD1E3B"/>
    <w:rsid w:val="00CD1F22"/>
    <w:rsid w:val="00CD2095"/>
    <w:rsid w:val="00CD406E"/>
    <w:rsid w:val="00CE3513"/>
    <w:rsid w:val="00CF023A"/>
    <w:rsid w:val="00CF2FE0"/>
    <w:rsid w:val="00D017F0"/>
    <w:rsid w:val="00D0186C"/>
    <w:rsid w:val="00D01F3B"/>
    <w:rsid w:val="00D033B5"/>
    <w:rsid w:val="00D114C6"/>
    <w:rsid w:val="00D12618"/>
    <w:rsid w:val="00D1283B"/>
    <w:rsid w:val="00D266BC"/>
    <w:rsid w:val="00D31A36"/>
    <w:rsid w:val="00D37EB3"/>
    <w:rsid w:val="00D40DE7"/>
    <w:rsid w:val="00D435AB"/>
    <w:rsid w:val="00D56EB7"/>
    <w:rsid w:val="00D7648B"/>
    <w:rsid w:val="00D82056"/>
    <w:rsid w:val="00D82F7D"/>
    <w:rsid w:val="00D902E5"/>
    <w:rsid w:val="00DA218E"/>
    <w:rsid w:val="00DA4827"/>
    <w:rsid w:val="00DB444E"/>
    <w:rsid w:val="00DB61E5"/>
    <w:rsid w:val="00DD07AE"/>
    <w:rsid w:val="00DD581C"/>
    <w:rsid w:val="00DE68EB"/>
    <w:rsid w:val="00DF277D"/>
    <w:rsid w:val="00E06503"/>
    <w:rsid w:val="00E0782F"/>
    <w:rsid w:val="00E12267"/>
    <w:rsid w:val="00E17829"/>
    <w:rsid w:val="00E228CC"/>
    <w:rsid w:val="00E23251"/>
    <w:rsid w:val="00E353EB"/>
    <w:rsid w:val="00E40366"/>
    <w:rsid w:val="00E60E33"/>
    <w:rsid w:val="00E72C42"/>
    <w:rsid w:val="00E8604E"/>
    <w:rsid w:val="00E878AA"/>
    <w:rsid w:val="00E90EBC"/>
    <w:rsid w:val="00E91DE2"/>
    <w:rsid w:val="00EA6BB8"/>
    <w:rsid w:val="00EA7B24"/>
    <w:rsid w:val="00EB176A"/>
    <w:rsid w:val="00EB789C"/>
    <w:rsid w:val="00EC46B2"/>
    <w:rsid w:val="00ED0320"/>
    <w:rsid w:val="00ED1A07"/>
    <w:rsid w:val="00ED7A46"/>
    <w:rsid w:val="00EE32A5"/>
    <w:rsid w:val="00EF2131"/>
    <w:rsid w:val="00EF2837"/>
    <w:rsid w:val="00EF3570"/>
    <w:rsid w:val="00EF407A"/>
    <w:rsid w:val="00EF7669"/>
    <w:rsid w:val="00F147FA"/>
    <w:rsid w:val="00F23738"/>
    <w:rsid w:val="00F24100"/>
    <w:rsid w:val="00F314F0"/>
    <w:rsid w:val="00F424CF"/>
    <w:rsid w:val="00F4792B"/>
    <w:rsid w:val="00F5065B"/>
    <w:rsid w:val="00F52189"/>
    <w:rsid w:val="00F55C82"/>
    <w:rsid w:val="00F627A5"/>
    <w:rsid w:val="00F66545"/>
    <w:rsid w:val="00F71D4B"/>
    <w:rsid w:val="00F83FEF"/>
    <w:rsid w:val="00F84FF2"/>
    <w:rsid w:val="00F9108B"/>
    <w:rsid w:val="00F93639"/>
    <w:rsid w:val="00F937CA"/>
    <w:rsid w:val="00F94C2C"/>
    <w:rsid w:val="00FB51B8"/>
    <w:rsid w:val="00FB6FFC"/>
    <w:rsid w:val="00FC3DE8"/>
    <w:rsid w:val="00FC5A73"/>
    <w:rsid w:val="00FC6F8A"/>
    <w:rsid w:val="00FC6FF4"/>
    <w:rsid w:val="00FD4D0A"/>
    <w:rsid w:val="00FD67EC"/>
    <w:rsid w:val="00FF08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C4C1B8"/>
  <w15:docId w15:val="{92DCB9F0-894E-4207-89B4-8F880F1DA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27C"/>
    <w:rPr>
      <w:rFonts w:ascii="Arial" w:hAnsi="Arial"/>
      <w:szCs w:val="24"/>
      <w:lang w:val="fr-FR" w:eastAsia="fr-FR"/>
    </w:rPr>
  </w:style>
  <w:style w:type="paragraph" w:styleId="Titre1">
    <w:name w:val="heading 1"/>
    <w:basedOn w:val="Normal"/>
    <w:next w:val="Normal"/>
    <w:qFormat/>
    <w:rsid w:val="002F327C"/>
    <w:pPr>
      <w:keepNext/>
      <w:jc w:val="center"/>
      <w:outlineLvl w:val="0"/>
    </w:pPr>
    <w:rPr>
      <w:b/>
      <w:bCs/>
      <w:sz w:val="22"/>
      <w:lang w:val="en-GB"/>
    </w:rPr>
  </w:style>
  <w:style w:type="paragraph" w:styleId="Titre2">
    <w:name w:val="heading 2"/>
    <w:basedOn w:val="Normal"/>
    <w:next w:val="Normal"/>
    <w:qFormat/>
    <w:rsid w:val="002F327C"/>
    <w:pPr>
      <w:keepNext/>
      <w:outlineLvl w:val="1"/>
    </w:pPr>
    <w:rPr>
      <w:rFonts w:cs="Arial"/>
      <w:b/>
      <w:bCs/>
      <w:sz w:val="18"/>
      <w:lang w:val="en-GB"/>
    </w:rPr>
  </w:style>
  <w:style w:type="paragraph" w:styleId="Titre3">
    <w:name w:val="heading 3"/>
    <w:basedOn w:val="Normal"/>
    <w:next w:val="Normal"/>
    <w:qFormat/>
    <w:rsid w:val="002F327C"/>
    <w:pPr>
      <w:keepNext/>
      <w:outlineLvl w:val="2"/>
    </w:pPr>
    <w:rPr>
      <w:rFonts w:cs="Arial"/>
      <w:b/>
      <w:bCs/>
      <w:noProof/>
      <w:sz w:val="24"/>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2F327C"/>
    <w:pPr>
      <w:tabs>
        <w:tab w:val="center" w:pos="4536"/>
        <w:tab w:val="right" w:pos="9072"/>
      </w:tabs>
    </w:pPr>
  </w:style>
  <w:style w:type="paragraph" w:styleId="Pieddepage">
    <w:name w:val="footer"/>
    <w:basedOn w:val="Normal"/>
    <w:rsid w:val="002F327C"/>
    <w:pPr>
      <w:tabs>
        <w:tab w:val="center" w:pos="4536"/>
        <w:tab w:val="right" w:pos="9072"/>
      </w:tabs>
    </w:pPr>
  </w:style>
  <w:style w:type="character" w:styleId="Numrodepage">
    <w:name w:val="page number"/>
    <w:basedOn w:val="Policepardfaut"/>
    <w:rsid w:val="002F327C"/>
  </w:style>
  <w:style w:type="paragraph" w:customStyle="1" w:styleId="ListParagraph1">
    <w:name w:val="List Paragraph1"/>
    <w:basedOn w:val="Normal"/>
    <w:uiPriority w:val="34"/>
    <w:qFormat/>
    <w:rsid w:val="00C0237B"/>
    <w:pPr>
      <w:ind w:left="720"/>
      <w:contextualSpacing/>
    </w:pPr>
  </w:style>
  <w:style w:type="table" w:styleId="Grilledutableau">
    <w:name w:val="Table Grid"/>
    <w:basedOn w:val="TableauNormal"/>
    <w:uiPriority w:val="59"/>
    <w:rsid w:val="00CD1F2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397FC9"/>
    <w:pPr>
      <w:overflowPunct w:val="0"/>
      <w:autoSpaceDE w:val="0"/>
      <w:autoSpaceDN w:val="0"/>
      <w:adjustRightInd w:val="0"/>
      <w:ind w:left="720"/>
      <w:contextualSpacing/>
      <w:textAlignment w:val="baseline"/>
    </w:pPr>
    <w:rPr>
      <w:rFonts w:ascii="Times New Roman" w:hAnsi="Times New Roman"/>
      <w:szCs w:val="20"/>
      <w:lang w:val="en-GB"/>
    </w:rPr>
  </w:style>
  <w:style w:type="table" w:styleId="Listeclaire-Accent2">
    <w:name w:val="Light List Accent 2"/>
    <w:basedOn w:val="TableauNormal"/>
    <w:uiPriority w:val="61"/>
    <w:rsid w:val="000F4966"/>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Tramemoyenne1-Accent2">
    <w:name w:val="Medium Shading 1 Accent 2"/>
    <w:basedOn w:val="TableauNormal"/>
    <w:uiPriority w:val="63"/>
    <w:rsid w:val="000F4966"/>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SombreamentoMdio1-nfase1">
    <w:name w:val="Sombreamento Médio 1 - Ênfase 1"/>
    <w:basedOn w:val="TableauNormal"/>
    <w:uiPriority w:val="63"/>
    <w:rsid w:val="00A0607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7F2C3F"/>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Grilleclaire-Accent4">
    <w:name w:val="Light Grid Accent 4"/>
    <w:basedOn w:val="TableauNormal"/>
    <w:uiPriority w:val="62"/>
    <w:rsid w:val="00843863"/>
    <w:rPr>
      <w:lang w:val="it-IT" w:eastAsia="it-IT"/>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paragraph" w:styleId="Textedebulles">
    <w:name w:val="Balloon Text"/>
    <w:basedOn w:val="Normal"/>
    <w:link w:val="TextedebullesCar"/>
    <w:uiPriority w:val="99"/>
    <w:semiHidden/>
    <w:unhideWhenUsed/>
    <w:rsid w:val="00EF2131"/>
    <w:rPr>
      <w:rFonts w:ascii="Tahoma" w:hAnsi="Tahoma" w:cs="Tahoma"/>
      <w:sz w:val="16"/>
      <w:szCs w:val="16"/>
    </w:rPr>
  </w:style>
  <w:style w:type="character" w:customStyle="1" w:styleId="TextedebullesCar">
    <w:name w:val="Texte de bulles Car"/>
    <w:basedOn w:val="Policepardfaut"/>
    <w:link w:val="Textedebulles"/>
    <w:uiPriority w:val="99"/>
    <w:semiHidden/>
    <w:rsid w:val="00EF2131"/>
    <w:rPr>
      <w:rFonts w:ascii="Tahoma" w:hAnsi="Tahoma" w:cs="Tahoma"/>
      <w:sz w:val="16"/>
      <w:szCs w:val="16"/>
      <w:lang w:val="fr-FR" w:eastAsia="fr-FR"/>
    </w:rPr>
  </w:style>
  <w:style w:type="paragraph" w:styleId="Notedebasdepage">
    <w:name w:val="footnote text"/>
    <w:basedOn w:val="Normal"/>
    <w:link w:val="NotedebasdepageCar"/>
    <w:uiPriority w:val="99"/>
    <w:semiHidden/>
    <w:unhideWhenUsed/>
    <w:rsid w:val="004C1587"/>
    <w:rPr>
      <w:szCs w:val="20"/>
    </w:rPr>
  </w:style>
  <w:style w:type="character" w:customStyle="1" w:styleId="NotedebasdepageCar">
    <w:name w:val="Note de bas de page Car"/>
    <w:basedOn w:val="Policepardfaut"/>
    <w:link w:val="Notedebasdepage"/>
    <w:uiPriority w:val="99"/>
    <w:semiHidden/>
    <w:rsid w:val="004C1587"/>
    <w:rPr>
      <w:rFonts w:ascii="Arial" w:hAnsi="Arial"/>
      <w:lang w:val="fr-FR" w:eastAsia="fr-FR"/>
    </w:rPr>
  </w:style>
  <w:style w:type="character" w:styleId="Appelnotedebasdep">
    <w:name w:val="footnote reference"/>
    <w:basedOn w:val="Policepardfaut"/>
    <w:uiPriority w:val="99"/>
    <w:semiHidden/>
    <w:unhideWhenUsed/>
    <w:rsid w:val="004C1587"/>
    <w:rPr>
      <w:vertAlign w:val="superscript"/>
    </w:rPr>
  </w:style>
  <w:style w:type="character" w:styleId="Lienhypertexte">
    <w:name w:val="Hyperlink"/>
    <w:basedOn w:val="Policepardfaut"/>
    <w:uiPriority w:val="99"/>
    <w:unhideWhenUsed/>
    <w:rsid w:val="00586BE0"/>
    <w:rPr>
      <w:color w:val="0000FF" w:themeColor="hyperlink"/>
      <w:u w:val="single"/>
    </w:rPr>
  </w:style>
  <w:style w:type="character" w:styleId="Mentionnonrsolue">
    <w:name w:val="Unresolved Mention"/>
    <w:basedOn w:val="Policepardfaut"/>
    <w:uiPriority w:val="99"/>
    <w:semiHidden/>
    <w:unhideWhenUsed/>
    <w:rsid w:val="00586B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956219">
      <w:bodyDiv w:val="1"/>
      <w:marLeft w:val="0"/>
      <w:marRight w:val="0"/>
      <w:marTop w:val="0"/>
      <w:marBottom w:val="0"/>
      <w:divBdr>
        <w:top w:val="none" w:sz="0" w:space="0" w:color="auto"/>
        <w:left w:val="none" w:sz="0" w:space="0" w:color="auto"/>
        <w:bottom w:val="none" w:sz="0" w:space="0" w:color="auto"/>
        <w:right w:val="none" w:sz="0" w:space="0" w:color="auto"/>
      </w:divBdr>
    </w:div>
    <w:div w:id="226231003">
      <w:bodyDiv w:val="1"/>
      <w:marLeft w:val="0"/>
      <w:marRight w:val="0"/>
      <w:marTop w:val="0"/>
      <w:marBottom w:val="0"/>
      <w:divBdr>
        <w:top w:val="none" w:sz="0" w:space="0" w:color="auto"/>
        <w:left w:val="none" w:sz="0" w:space="0" w:color="auto"/>
        <w:bottom w:val="none" w:sz="0" w:space="0" w:color="auto"/>
        <w:right w:val="none" w:sz="0" w:space="0" w:color="auto"/>
      </w:divBdr>
    </w:div>
    <w:div w:id="520557815">
      <w:bodyDiv w:val="1"/>
      <w:marLeft w:val="0"/>
      <w:marRight w:val="0"/>
      <w:marTop w:val="0"/>
      <w:marBottom w:val="0"/>
      <w:divBdr>
        <w:top w:val="none" w:sz="0" w:space="0" w:color="auto"/>
        <w:left w:val="none" w:sz="0" w:space="0" w:color="auto"/>
        <w:bottom w:val="none" w:sz="0" w:space="0" w:color="auto"/>
        <w:right w:val="none" w:sz="0" w:space="0" w:color="auto"/>
      </w:divBdr>
    </w:div>
    <w:div w:id="586158408">
      <w:bodyDiv w:val="1"/>
      <w:marLeft w:val="0"/>
      <w:marRight w:val="0"/>
      <w:marTop w:val="0"/>
      <w:marBottom w:val="0"/>
      <w:divBdr>
        <w:top w:val="none" w:sz="0" w:space="0" w:color="auto"/>
        <w:left w:val="none" w:sz="0" w:space="0" w:color="auto"/>
        <w:bottom w:val="none" w:sz="0" w:space="0" w:color="auto"/>
        <w:right w:val="none" w:sz="0" w:space="0" w:color="auto"/>
      </w:divBdr>
    </w:div>
    <w:div w:id="1415589825">
      <w:bodyDiv w:val="1"/>
      <w:marLeft w:val="0"/>
      <w:marRight w:val="0"/>
      <w:marTop w:val="0"/>
      <w:marBottom w:val="0"/>
      <w:divBdr>
        <w:top w:val="none" w:sz="0" w:space="0" w:color="auto"/>
        <w:left w:val="none" w:sz="0" w:space="0" w:color="auto"/>
        <w:bottom w:val="none" w:sz="0" w:space="0" w:color="auto"/>
        <w:right w:val="none" w:sz="0" w:space="0" w:color="auto"/>
      </w:divBdr>
    </w:div>
    <w:div w:id="15861124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Benoit.pelard@me.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athyp@balloonist.fr" TargetMode="External"/><Relationship Id="rId4" Type="http://schemas.openxmlformats.org/officeDocument/2006/relationships/settings" Target="settings.xml"/><Relationship Id="rId9" Type="http://schemas.openxmlformats.org/officeDocument/2006/relationships/hyperlink" Target="mailto:cathyp.balloonist@wanadoo.f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JC\Anwendungsdaten\Microsoft\Templates\CIA%20Sanction%20Information%20Formul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E2C69-14A5-4E7F-8646-D79A23C7B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CIA Sanction Information Formular</Template>
  <TotalTime>689</TotalTime>
  <Pages>7</Pages>
  <Words>2359</Words>
  <Characters>11681</Characters>
  <Application>Microsoft Office Word</Application>
  <DocSecurity>0</DocSecurity>
  <Lines>1668</Lines>
  <Paragraphs>412</Paragraphs>
  <ScaleCrop>false</ScaleCrop>
  <HeadingPairs>
    <vt:vector size="8" baseType="variant">
      <vt:variant>
        <vt:lpstr>Titre</vt:lpstr>
      </vt:variant>
      <vt:variant>
        <vt:i4>1</vt:i4>
      </vt:variant>
      <vt:variant>
        <vt:lpstr>Title</vt:lpstr>
      </vt:variant>
      <vt:variant>
        <vt:i4>1</vt:i4>
      </vt:variant>
      <vt:variant>
        <vt:lpstr>Titolo</vt:lpstr>
      </vt:variant>
      <vt:variant>
        <vt:i4>1</vt:i4>
      </vt:variant>
      <vt:variant>
        <vt:lpstr>Título</vt:lpstr>
      </vt:variant>
      <vt:variant>
        <vt:i4>1</vt:i4>
      </vt:variant>
    </vt:vector>
  </HeadingPairs>
  <TitlesOfParts>
    <vt:vector size="4" baseType="lpstr">
      <vt:lpstr>Required Information</vt:lpstr>
      <vt:lpstr>Required Information</vt:lpstr>
      <vt:lpstr>Required Information</vt:lpstr>
      <vt:lpstr>Required Information</vt:lpstr>
    </vt:vector>
  </TitlesOfParts>
  <Company>PSA</Company>
  <LinksUpToDate>false</LinksUpToDate>
  <CharactersWithSpaces>13628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Required Information</dc:title>
  <dc:subject/>
  <dc:creator>JC Weber</dc:creator>
  <cp:keywords/>
  <dc:description/>
  <cp:lastModifiedBy>Benoit Pelard</cp:lastModifiedBy>
  <cp:revision>3</cp:revision>
  <cp:lastPrinted>2003-12-16T14:44:00Z</cp:lastPrinted>
  <dcterms:created xsi:type="dcterms:W3CDTF">2024-06-12T08:01:00Z</dcterms:created>
  <dcterms:modified xsi:type="dcterms:W3CDTF">2024-06-30T05:43:00Z</dcterms:modified>
</cp:coreProperties>
</file>